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2C049" w14:textId="42BD961A" w:rsidR="0007528B" w:rsidRPr="0007528B" w:rsidRDefault="0007528B" w:rsidP="00F70D43">
      <w:pPr>
        <w:spacing w:after="0" w:line="288" w:lineRule="auto"/>
        <w:ind w:right="26"/>
        <w:jc w:val="right"/>
        <w:outlineLvl w:val="0"/>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 xml:space="preserve">Príloha č. </w:t>
      </w:r>
      <w:r w:rsidR="00BF1E21">
        <w:rPr>
          <w:rFonts w:ascii="Arial" w:eastAsia="Calibri" w:hAnsi="Arial" w:cs="Arial"/>
          <w:b/>
          <w:bCs/>
          <w:color w:val="000000" w:themeColor="text1"/>
          <w:sz w:val="20"/>
          <w:szCs w:val="20"/>
        </w:rPr>
        <w:t>8</w:t>
      </w:r>
    </w:p>
    <w:p w14:paraId="2CAA06C8" w14:textId="0C46D78E" w:rsidR="008836B7" w:rsidRPr="0007528B" w:rsidRDefault="008836B7" w:rsidP="00F70D43">
      <w:pPr>
        <w:spacing w:after="0" w:line="288" w:lineRule="auto"/>
        <w:ind w:right="26"/>
        <w:jc w:val="center"/>
        <w:outlineLvl w:val="0"/>
        <w:rPr>
          <w:rFonts w:ascii="Arial" w:eastAsia="Calibri" w:hAnsi="Arial" w:cs="Arial"/>
          <w:b/>
          <w:bCs/>
          <w:color w:val="000000" w:themeColor="text1"/>
          <w:sz w:val="24"/>
          <w:szCs w:val="24"/>
        </w:rPr>
      </w:pPr>
      <w:r w:rsidRPr="0007528B">
        <w:rPr>
          <w:rFonts w:ascii="Arial" w:eastAsia="Calibri" w:hAnsi="Arial" w:cs="Arial"/>
          <w:b/>
          <w:bCs/>
          <w:color w:val="000000" w:themeColor="text1"/>
          <w:sz w:val="24"/>
          <w:szCs w:val="24"/>
        </w:rPr>
        <w:t>Spôsob vyhodnotenia kritérií</w:t>
      </w:r>
    </w:p>
    <w:p w14:paraId="11D2F8DB" w14:textId="77777777" w:rsidR="008836B7" w:rsidRPr="0007528B" w:rsidRDefault="008836B7" w:rsidP="00F70D43">
      <w:pPr>
        <w:widowControl w:val="0"/>
        <w:spacing w:after="0" w:line="288" w:lineRule="auto"/>
        <w:ind w:right="26"/>
        <w:jc w:val="center"/>
        <w:rPr>
          <w:rFonts w:ascii="Arial" w:eastAsia="Arial" w:hAnsi="Arial" w:cs="Arial"/>
          <w:b/>
          <w:color w:val="000000" w:themeColor="text1"/>
          <w:sz w:val="24"/>
          <w:szCs w:val="24"/>
          <w:u w:color="000000"/>
        </w:rPr>
      </w:pPr>
      <w:r w:rsidRPr="0007528B">
        <w:rPr>
          <w:rFonts w:ascii="Arial" w:eastAsia="Arial Unicode MS" w:hAnsi="Arial" w:cs="Arial"/>
          <w:b/>
          <w:color w:val="000000" w:themeColor="text1"/>
          <w:sz w:val="24"/>
          <w:szCs w:val="24"/>
          <w:u w:color="000000"/>
        </w:rPr>
        <w:t>pre hodnotenie žiadostí o NFP v rámci</w:t>
      </w:r>
    </w:p>
    <w:p w14:paraId="65A1A6FF" w14:textId="759E54A5" w:rsidR="008836B7" w:rsidRPr="0007528B" w:rsidRDefault="008836B7" w:rsidP="00F70D43">
      <w:pPr>
        <w:tabs>
          <w:tab w:val="center" w:pos="7937"/>
          <w:tab w:val="left" w:pos="12615"/>
        </w:tabs>
        <w:spacing w:after="0" w:line="288" w:lineRule="auto"/>
        <w:ind w:right="26"/>
        <w:jc w:val="center"/>
        <w:rPr>
          <w:rFonts w:ascii="Arial" w:eastAsia="Times New Roman" w:hAnsi="Arial" w:cs="Arial"/>
          <w:b/>
          <w:color w:val="000000" w:themeColor="text1"/>
          <w:sz w:val="24"/>
          <w:szCs w:val="24"/>
        </w:rPr>
      </w:pPr>
      <w:r w:rsidRPr="0007528B">
        <w:rPr>
          <w:rFonts w:ascii="Arial" w:eastAsia="Times New Roman" w:hAnsi="Arial" w:cs="Arial"/>
          <w:b/>
          <w:color w:val="000000" w:themeColor="text1"/>
          <w:sz w:val="24"/>
          <w:szCs w:val="24"/>
        </w:rPr>
        <w:t>Integrovaného regionálneho operačného</w:t>
      </w:r>
      <w:r w:rsidRPr="0007528B">
        <w:rPr>
          <w:rFonts w:ascii="Arial" w:eastAsia="Times New Roman" w:hAnsi="Arial" w:cs="Arial"/>
          <w:b/>
          <w:color w:val="000000" w:themeColor="text1"/>
          <w:spacing w:val="-11"/>
          <w:sz w:val="24"/>
          <w:szCs w:val="24"/>
        </w:rPr>
        <w:t xml:space="preserve"> </w:t>
      </w:r>
      <w:r w:rsidRPr="0007528B">
        <w:rPr>
          <w:rFonts w:ascii="Arial" w:eastAsia="Times New Roman" w:hAnsi="Arial" w:cs="Arial"/>
          <w:b/>
          <w:color w:val="000000" w:themeColor="text1"/>
          <w:sz w:val="24"/>
          <w:szCs w:val="24"/>
        </w:rPr>
        <w:t>programu</w:t>
      </w:r>
    </w:p>
    <w:p w14:paraId="7A39BACE" w14:textId="7C0753E0" w:rsidR="002B4BB6" w:rsidRPr="0007528B" w:rsidRDefault="002B4BB6" w:rsidP="00F70D43">
      <w:pPr>
        <w:tabs>
          <w:tab w:val="center" w:pos="6879"/>
          <w:tab w:val="left" w:pos="10125"/>
          <w:tab w:val="left" w:pos="13467"/>
        </w:tabs>
        <w:spacing w:after="0" w:line="288" w:lineRule="auto"/>
        <w:ind w:right="26"/>
        <w:jc w:val="center"/>
        <w:rPr>
          <w:rFonts w:ascii="Arial" w:eastAsia="Times New Roman" w:hAnsi="Arial" w:cs="Arial"/>
          <w:b/>
          <w:color w:val="000000" w:themeColor="text1"/>
          <w:sz w:val="24"/>
          <w:szCs w:val="24"/>
        </w:rPr>
      </w:pPr>
      <w:r w:rsidRPr="0007528B">
        <w:rPr>
          <w:rFonts w:ascii="Arial" w:eastAsia="Times New Roman" w:hAnsi="Arial" w:cs="Arial"/>
          <w:b/>
          <w:color w:val="000000" w:themeColor="text1"/>
          <w:sz w:val="24"/>
          <w:szCs w:val="24"/>
        </w:rPr>
        <w:t>prioritná os 2</w:t>
      </w:r>
    </w:p>
    <w:p w14:paraId="635A1B66" w14:textId="04B1AE2F" w:rsidR="009A0FCD" w:rsidRPr="002C76A7" w:rsidRDefault="009A0FCD" w:rsidP="009A0FCD">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po nadobudnutí účinnosti zákona</w:t>
      </w:r>
      <w:r w:rsidRPr="00C67A7A">
        <w:rPr>
          <w:rFonts w:ascii="Arial" w:eastAsia="Times New Roman" w:hAnsi="Arial" w:cs="Arial"/>
          <w:b/>
          <w:bCs/>
          <w:color w:val="000000" w:themeColor="text1"/>
          <w:sz w:val="24"/>
          <w:szCs w:val="19"/>
          <w:lang w:val="en-US" w:bidi="en-US"/>
        </w:rPr>
        <w:t xml:space="preserve"> č. </w:t>
      </w:r>
      <w:r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00C76C2A"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4F65528C" w14:textId="2D214090" w:rsidR="002B4BB6" w:rsidRPr="00C8207B" w:rsidRDefault="00720FFF" w:rsidP="008836B7">
      <w:pPr>
        <w:spacing w:after="120" w:line="288" w:lineRule="auto"/>
        <w:jc w:val="both"/>
        <w:outlineLvl w:val="0"/>
        <w:rPr>
          <w:rFonts w:ascii="Arial" w:hAnsi="Arial" w:cs="Arial"/>
          <w:b/>
          <w:color w:val="000000" w:themeColor="text1"/>
          <w:sz w:val="24"/>
          <w:szCs w:val="24"/>
        </w:rPr>
      </w:pPr>
      <w:r w:rsidRPr="00C8207B">
        <w:rPr>
          <w:rFonts w:ascii="Arial" w:hAnsi="Arial" w:cs="Arial"/>
          <w:b/>
          <w:color w:val="000000" w:themeColor="text1"/>
          <w:sz w:val="24"/>
          <w:szCs w:val="24"/>
        </w:rPr>
        <w:t>Š</w:t>
      </w:r>
      <w:r w:rsidR="002B4BB6" w:rsidRPr="00C8207B">
        <w:rPr>
          <w:rFonts w:ascii="Arial" w:hAnsi="Arial" w:cs="Arial"/>
          <w:b/>
          <w:color w:val="000000" w:themeColor="text1"/>
          <w:sz w:val="24"/>
          <w:szCs w:val="24"/>
        </w:rPr>
        <w:t>pecifický cieľ 2.2.1 – Zvýšenie hrubej zaškolenosti detí materských škôl</w:t>
      </w:r>
    </w:p>
    <w:tbl>
      <w:tblPr>
        <w:tblStyle w:val="TableGrid4"/>
        <w:tblW w:w="0" w:type="auto"/>
        <w:tblLook w:val="04A0" w:firstRow="1" w:lastRow="0" w:firstColumn="1" w:lastColumn="0" w:noHBand="0" w:noVBand="1"/>
      </w:tblPr>
      <w:tblGrid>
        <w:gridCol w:w="599"/>
        <w:gridCol w:w="14527"/>
      </w:tblGrid>
      <w:tr w:rsidR="00E63A14" w:rsidRPr="00C8207B" w14:paraId="08B5F1B1" w14:textId="77777777" w:rsidTr="00E63A14">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C8207B" w:rsidRDefault="00E63A14" w:rsidP="008836B7">
            <w:pPr>
              <w:widowControl w:val="0"/>
              <w:spacing w:line="288" w:lineRule="auto"/>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1.</w:t>
            </w:r>
          </w:p>
        </w:tc>
        <w:tc>
          <w:tcPr>
            <w:tcW w:w="1478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17BA0D1C" w:rsidR="00E63A14" w:rsidRPr="00C8207B"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C8207B">
              <w:rPr>
                <w:rFonts w:ascii="Arial" w:hAnsi="Arial" w:cs="Arial"/>
                <w:b/>
                <w:bCs/>
                <w:color w:val="000000" w:themeColor="text1"/>
                <w:sz w:val="19"/>
                <w:szCs w:val="19"/>
              </w:rPr>
              <w:t>Príspevok navrhovaného projektu k cieľom a výsledkom IROP a PO 2</w:t>
            </w:r>
          </w:p>
        </w:tc>
      </w:tr>
    </w:tbl>
    <w:p w14:paraId="674ED124" w14:textId="77777777" w:rsidR="00BE2F8F" w:rsidRPr="00C8207B" w:rsidRDefault="00BE2F8F" w:rsidP="00CB0519">
      <w:pPr>
        <w:spacing w:after="0"/>
      </w:pPr>
    </w:p>
    <w:tbl>
      <w:tblPr>
        <w:tblStyle w:val="TableGrid4"/>
        <w:tblW w:w="0" w:type="auto"/>
        <w:tblLook w:val="04A0" w:firstRow="1" w:lastRow="0" w:firstColumn="1" w:lastColumn="0" w:noHBand="0" w:noVBand="1"/>
      </w:tblPr>
      <w:tblGrid>
        <w:gridCol w:w="603"/>
        <w:gridCol w:w="2383"/>
        <w:gridCol w:w="4643"/>
        <w:gridCol w:w="1399"/>
        <w:gridCol w:w="1557"/>
        <w:gridCol w:w="4541"/>
      </w:tblGrid>
      <w:tr w:rsidR="00D60222" w:rsidRPr="00C8207B" w14:paraId="31388389" w14:textId="77777777" w:rsidTr="00A5321E">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C8207B" w:rsidRDefault="002B4BB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C8207B" w:rsidRDefault="002B4BB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C8207B" w:rsidRDefault="002B4BB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C8207B" w:rsidRDefault="002B4BB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C8207B" w:rsidRDefault="002B4BB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w:t>
            </w:r>
            <w:r w:rsidR="00A0584B" w:rsidRPr="00C8207B">
              <w:rPr>
                <w:rFonts w:ascii="Arial" w:hAnsi="Arial" w:cs="Arial"/>
                <w:b/>
                <w:bCs/>
                <w:color w:val="000000" w:themeColor="text1"/>
                <w:sz w:val="19"/>
                <w:szCs w:val="19"/>
                <w:u w:color="000000"/>
              </w:rPr>
              <w:t>odno</w:t>
            </w:r>
            <w:r w:rsidRPr="00C8207B">
              <w:rPr>
                <w:rFonts w:ascii="Arial" w:hAnsi="Arial" w:cs="Arial"/>
                <w:b/>
                <w:bCs/>
                <w:color w:val="000000" w:themeColor="text1"/>
                <w:sz w:val="19"/>
                <w:szCs w:val="19"/>
                <w:u w:color="000000"/>
              </w:rPr>
              <w:t>tenie</w:t>
            </w:r>
          </w:p>
        </w:tc>
        <w:tc>
          <w:tcPr>
            <w:tcW w:w="46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C8207B" w:rsidRDefault="002B4BB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A2531D" w:rsidRPr="00C8207B" w14:paraId="1A05C5ED" w14:textId="77777777" w:rsidTr="00CE7361">
        <w:trPr>
          <w:trHeight w:val="2331"/>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1.1</w:t>
            </w:r>
          </w:p>
        </w:tc>
        <w:tc>
          <w:tcPr>
            <w:tcW w:w="2423"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35CB28E4" w:rsidR="00A2531D" w:rsidRPr="00C8207B" w:rsidRDefault="00A2531D" w:rsidP="00A2531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Súlad projektu s intervenčnou stratégiou IROP</w:t>
            </w:r>
          </w:p>
        </w:tc>
        <w:tc>
          <w:tcPr>
            <w:tcW w:w="4750" w:type="dxa"/>
            <w:vMerge w:val="restart"/>
            <w:tcBorders>
              <w:top w:val="single" w:sz="4" w:space="0" w:color="auto"/>
              <w:left w:val="single" w:sz="4" w:space="0" w:color="auto"/>
              <w:bottom w:val="single" w:sz="4" w:space="0" w:color="auto"/>
              <w:right w:val="single" w:sz="4" w:space="0" w:color="auto"/>
            </w:tcBorders>
            <w:vAlign w:val="center"/>
            <w:hideMark/>
          </w:tcPr>
          <w:p w14:paraId="038D53F3" w14:textId="77777777" w:rsidR="00A2531D" w:rsidRPr="00C8207B" w:rsidRDefault="00A2531D" w:rsidP="00A2531D">
            <w:pPr>
              <w:keepNext/>
              <w:keepLines/>
              <w:spacing w:line="256" w:lineRule="auto"/>
              <w:outlineLvl w:val="2"/>
              <w:rPr>
                <w:rFonts w:ascii="Arial" w:hAnsi="Arial" w:cs="Arial"/>
                <w:color w:val="000000" w:themeColor="text1"/>
                <w:sz w:val="19"/>
                <w:szCs w:val="19"/>
              </w:rPr>
            </w:pPr>
          </w:p>
          <w:p w14:paraId="5FDA3863" w14:textId="77777777" w:rsidR="00A2531D" w:rsidRPr="00C8207B" w:rsidRDefault="00A2531D" w:rsidP="00CB0519">
            <w:pPr>
              <w:keepNext/>
              <w:keepLines/>
              <w:spacing w:line="288" w:lineRule="auto"/>
              <w:jc w:val="both"/>
              <w:outlineLvl w:val="2"/>
              <w:rPr>
                <w:rFonts w:ascii="Arial" w:hAnsi="Arial" w:cs="Arial"/>
                <w:color w:val="000000" w:themeColor="text1"/>
                <w:sz w:val="19"/>
                <w:szCs w:val="19"/>
              </w:rPr>
            </w:pPr>
            <w:r w:rsidRPr="00C8207B">
              <w:rPr>
                <w:rFonts w:ascii="Arial" w:hAnsi="Arial" w:cs="Arial"/>
                <w:color w:val="000000" w:themeColor="text1"/>
                <w:sz w:val="19"/>
                <w:szCs w:val="19"/>
              </w:rPr>
              <w:t xml:space="preserve">Posudzuje sa súlad projektu s intervenčnou stratégiou IROP, prioritnou osou č. 2 – Ľahší prístup k efektívnym a kvalitnejším verejným službám, špecifickým cieľom 2.2.1 - Zvýšenie hrubej zaškolenosti detí materských škôl. </w:t>
            </w:r>
          </w:p>
          <w:p w14:paraId="51B22720" w14:textId="77777777" w:rsidR="00A2531D" w:rsidRPr="00C8207B" w:rsidRDefault="00A2531D" w:rsidP="00CB0519">
            <w:pPr>
              <w:keepNext/>
              <w:keepLines/>
              <w:spacing w:line="288" w:lineRule="auto"/>
              <w:jc w:val="both"/>
              <w:outlineLvl w:val="2"/>
              <w:rPr>
                <w:rFonts w:ascii="Arial" w:hAnsi="Arial" w:cs="Arial"/>
                <w:color w:val="000000" w:themeColor="text1"/>
                <w:sz w:val="19"/>
                <w:szCs w:val="19"/>
              </w:rPr>
            </w:pPr>
          </w:p>
          <w:p w14:paraId="3A93C573" w14:textId="77777777" w:rsidR="00A2531D" w:rsidRPr="00C8207B" w:rsidRDefault="00A2531D" w:rsidP="00CB0519">
            <w:pPr>
              <w:keepNext/>
              <w:keepLines/>
              <w:spacing w:line="288" w:lineRule="auto"/>
              <w:jc w:val="both"/>
              <w:outlineLvl w:val="2"/>
              <w:rPr>
                <w:rFonts w:ascii="Arial" w:hAnsi="Arial" w:cs="Arial"/>
                <w:color w:val="000000" w:themeColor="text1"/>
                <w:sz w:val="19"/>
                <w:szCs w:val="19"/>
              </w:rPr>
            </w:pPr>
            <w:r w:rsidRPr="00C8207B">
              <w:rPr>
                <w:rFonts w:ascii="Arial" w:hAnsi="Arial" w:cs="Arial"/>
                <w:color w:val="000000" w:themeColor="text1"/>
                <w:sz w:val="19"/>
                <w:szCs w:val="19"/>
              </w:rPr>
              <w:t>Posudzuje sa správne zameranie projektu v rozsahu vecného súladu:</w:t>
            </w:r>
          </w:p>
          <w:p w14:paraId="520AA9EA"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eastAsia="Calibri" w:hAnsi="Arial" w:cs="Arial"/>
                <w:color w:val="000000" w:themeColor="text1"/>
                <w:sz w:val="19"/>
                <w:szCs w:val="19"/>
                <w:lang w:val="sk-SK"/>
              </w:rPr>
            </w:pPr>
            <w:r w:rsidRPr="00C8207B">
              <w:rPr>
                <w:rFonts w:ascii="Arial" w:eastAsia="Calibri" w:hAnsi="Arial" w:cs="Arial"/>
                <w:color w:val="000000" w:themeColor="text1"/>
                <w:sz w:val="19"/>
                <w:szCs w:val="19"/>
                <w:lang w:val="sk-SK"/>
              </w:rPr>
              <w:t>projektu s príslušným špecifickým cieľom OP,</w:t>
            </w:r>
          </w:p>
          <w:p w14:paraId="7E254760"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eastAsia="Calibri" w:hAnsi="Arial" w:cs="Arial"/>
                <w:color w:val="000000" w:themeColor="text1"/>
                <w:sz w:val="19"/>
                <w:szCs w:val="19"/>
                <w:lang w:val="sk-SK"/>
              </w:rPr>
            </w:pPr>
            <w:r w:rsidRPr="00C8207B">
              <w:rPr>
                <w:rFonts w:ascii="Arial" w:eastAsia="Calibri" w:hAnsi="Arial" w:cs="Arial"/>
                <w:color w:val="000000" w:themeColor="text1"/>
                <w:sz w:val="19"/>
                <w:szCs w:val="19"/>
                <w:lang w:val="sk-SK"/>
              </w:rPr>
              <w:t>cieľov projektu s očakávanými výsledkami IROP,</w:t>
            </w:r>
          </w:p>
          <w:p w14:paraId="7730381D"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eastAsia="Calibri" w:hAnsi="Arial" w:cs="Arial"/>
                <w:color w:val="000000" w:themeColor="text1"/>
                <w:sz w:val="19"/>
                <w:szCs w:val="19"/>
                <w:lang w:val="sk-SK"/>
              </w:rPr>
            </w:pPr>
            <w:r w:rsidRPr="00C8207B">
              <w:rPr>
                <w:rFonts w:ascii="Arial" w:eastAsia="Calibri" w:hAnsi="Arial" w:cs="Arial"/>
                <w:color w:val="000000" w:themeColor="text1"/>
                <w:sz w:val="19"/>
                <w:szCs w:val="19"/>
                <w:lang w:val="sk-SK"/>
              </w:rPr>
              <w:t>hlavných aktivít projektu s definovanými oprávnenými aktivitami IROP,</w:t>
            </w:r>
          </w:p>
          <w:p w14:paraId="0FE5B5B0"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hAnsi="Arial" w:cs="Arial"/>
                <w:color w:val="000000" w:themeColor="text1"/>
                <w:sz w:val="19"/>
                <w:szCs w:val="19"/>
                <w:lang w:val="sk-SK"/>
              </w:rPr>
            </w:pPr>
            <w:r w:rsidRPr="00C8207B">
              <w:rPr>
                <w:rFonts w:ascii="Arial" w:eastAsia="Calibri" w:hAnsi="Arial" w:cs="Arial"/>
                <w:color w:val="000000" w:themeColor="text1"/>
                <w:sz w:val="19"/>
                <w:szCs w:val="19"/>
                <w:lang w:val="sk-SK"/>
              </w:rPr>
              <w:t>projektu s hlavnými zásadami výberu operácií pre príslušný špecifický cieľ.</w:t>
            </w:r>
            <w:r w:rsidRPr="00C8207B">
              <w:rPr>
                <w:rFonts w:ascii="Arial" w:hAnsi="Arial" w:cs="Arial"/>
                <w:color w:val="000000" w:themeColor="text1"/>
                <w:sz w:val="19"/>
                <w:szCs w:val="19"/>
                <w:lang w:val="sk-SK"/>
              </w:rPr>
              <w:tab/>
            </w:r>
            <w:r w:rsidRPr="00C8207B">
              <w:rPr>
                <w:rFonts w:ascii="Arial" w:hAnsi="Arial" w:cs="Arial"/>
                <w:color w:val="000000" w:themeColor="text1"/>
                <w:sz w:val="19"/>
                <w:szCs w:val="19"/>
                <w:lang w:val="sk-SK"/>
              </w:rPr>
              <w:tab/>
            </w:r>
          </w:p>
          <w:p w14:paraId="7A77CBDE" w14:textId="77777777" w:rsidR="00A2531D" w:rsidRPr="00C8207B" w:rsidRDefault="00A2531D" w:rsidP="00CB0519">
            <w:pPr>
              <w:spacing w:line="288" w:lineRule="auto"/>
              <w:contextualSpacing/>
              <w:jc w:val="both"/>
              <w:rPr>
                <w:rFonts w:ascii="Arial" w:hAnsi="Arial" w:cs="Arial"/>
                <w:i/>
                <w:color w:val="000000" w:themeColor="text1"/>
                <w:sz w:val="19"/>
                <w:szCs w:val="19"/>
              </w:rPr>
            </w:pPr>
          </w:p>
          <w:p w14:paraId="4C9D5B54" w14:textId="60D506EC" w:rsidR="00A2531D" w:rsidRPr="00C8207B" w:rsidRDefault="00A2531D" w:rsidP="00CB0519">
            <w:pPr>
              <w:spacing w:line="288" w:lineRule="auto"/>
              <w:contextualSpacing/>
              <w:jc w:val="both"/>
              <w:rPr>
                <w:rFonts w:ascii="Arial" w:eastAsia="Times New Roman" w:hAnsi="Arial" w:cs="Arial"/>
                <w:color w:val="000000" w:themeColor="text1"/>
                <w:sz w:val="19"/>
                <w:szCs w:val="19"/>
                <w:lang w:bidi="en-US"/>
              </w:rPr>
            </w:pPr>
            <w:r w:rsidRPr="00C8207B">
              <w:rPr>
                <w:rFonts w:ascii="Arial" w:hAnsi="Arial" w:cs="Arial"/>
                <w:i/>
                <w:color w:val="000000" w:themeColor="text1"/>
                <w:sz w:val="19"/>
                <w:szCs w:val="19"/>
              </w:rPr>
              <w:lastRenderedPageBreak/>
              <w:t>Na rozdiel od administratívneho overenia ide o hĺbkové posúdenie vecnej (obsahovej) stránky projektu z hľadiska jeho súladu so stratégiou a cieľmi prioritnej osi 2 v danej oblasti</w:t>
            </w:r>
            <w:r w:rsidRPr="00C8207B">
              <w:rPr>
                <w:rFonts w:ascii="Arial" w:hAnsi="Arial" w:cs="Arial"/>
                <w:color w:val="000000" w:themeColor="text1"/>
                <w:sz w:val="19"/>
                <w:szCs w:val="19"/>
              </w:rPr>
              <w:t xml:space="preserve">. </w:t>
            </w:r>
          </w:p>
        </w:tc>
        <w:tc>
          <w:tcPr>
            <w:tcW w:w="140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6BD97A8D"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lastRenderedPageBreak/>
              <w:t>Vylučujúce kritérium</w:t>
            </w:r>
          </w:p>
        </w:tc>
        <w:tc>
          <w:tcPr>
            <w:tcW w:w="1558" w:type="dxa"/>
            <w:tcBorders>
              <w:top w:val="single" w:sz="4" w:space="0" w:color="auto"/>
              <w:left w:val="single" w:sz="4" w:space="0" w:color="auto"/>
              <w:bottom w:val="single" w:sz="4" w:space="0" w:color="auto"/>
              <w:right w:val="single" w:sz="4" w:space="0" w:color="auto"/>
            </w:tcBorders>
            <w:vAlign w:val="center"/>
          </w:tcPr>
          <w:p w14:paraId="7C20F6C4" w14:textId="4ACBA7E1"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áno</w:t>
            </w:r>
          </w:p>
        </w:tc>
        <w:tc>
          <w:tcPr>
            <w:tcW w:w="4644" w:type="dxa"/>
            <w:tcBorders>
              <w:top w:val="single" w:sz="4" w:space="0" w:color="auto"/>
              <w:left w:val="single" w:sz="4" w:space="0" w:color="auto"/>
              <w:bottom w:val="single" w:sz="4" w:space="0" w:color="auto"/>
              <w:right w:val="single" w:sz="4" w:space="0" w:color="auto"/>
            </w:tcBorders>
            <w:vAlign w:val="center"/>
            <w:hideMark/>
          </w:tcPr>
          <w:p w14:paraId="17A7C38D" w14:textId="62A65AA3"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Zameranie projektu je v súlade s intervenčnou stratégiou IROP.</w:t>
            </w:r>
          </w:p>
        </w:tc>
      </w:tr>
      <w:tr w:rsidR="00A2531D" w:rsidRPr="00C8207B" w14:paraId="6051EB2D" w14:textId="77777777" w:rsidTr="00E63A14">
        <w:trPr>
          <w:trHeight w:val="73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A2531D" w:rsidRPr="00C8207B" w:rsidRDefault="00A2531D" w:rsidP="00A2531D">
            <w:pPr>
              <w:spacing w:line="288" w:lineRule="auto"/>
              <w:jc w:val="center"/>
              <w:rPr>
                <w:rFonts w:ascii="Arial" w:hAnsi="Arial" w:cs="Arial"/>
                <w:color w:val="000000" w:themeColor="text1"/>
                <w:sz w:val="19"/>
                <w:szCs w:val="19"/>
              </w:rPr>
            </w:pPr>
          </w:p>
        </w:tc>
        <w:tc>
          <w:tcPr>
            <w:tcW w:w="2423"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A2531D" w:rsidRPr="00C8207B" w:rsidRDefault="00A2531D" w:rsidP="00A2531D">
            <w:pPr>
              <w:spacing w:line="288" w:lineRule="auto"/>
              <w:rPr>
                <w:rFonts w:ascii="Arial" w:eastAsia="Helvetica" w:hAnsi="Arial" w:cs="Arial"/>
                <w:color w:val="000000" w:themeColor="text1"/>
                <w:sz w:val="19"/>
                <w:szCs w:val="19"/>
              </w:rPr>
            </w:pPr>
          </w:p>
        </w:tc>
        <w:tc>
          <w:tcPr>
            <w:tcW w:w="4750"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A2531D" w:rsidRPr="00C8207B" w:rsidRDefault="00A2531D" w:rsidP="00A2531D">
            <w:pPr>
              <w:spacing w:line="288" w:lineRule="auto"/>
              <w:rPr>
                <w:rFonts w:ascii="Arial" w:eastAsia="Times New Roman" w:hAnsi="Arial" w:cs="Arial"/>
                <w:color w:val="000000" w:themeColor="text1"/>
                <w:sz w:val="19"/>
                <w:szCs w:val="19"/>
                <w:lang w:bidi="en-US"/>
              </w:rPr>
            </w:pPr>
          </w:p>
        </w:tc>
        <w:tc>
          <w:tcPr>
            <w:tcW w:w="140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A2531D" w:rsidRPr="00C8207B" w:rsidRDefault="00A2531D" w:rsidP="00A2531D">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129D0464" w14:textId="19BF859E" w:rsidR="00E77D3B" w:rsidRPr="00C8207B" w:rsidRDefault="00A2531D" w:rsidP="00DF3E0F">
            <w:pPr>
              <w:widowControl w:val="0"/>
              <w:spacing w:line="288" w:lineRule="auto"/>
              <w:jc w:val="center"/>
              <w:rPr>
                <w:rFonts w:ascii="Arial" w:hAnsi="Arial" w:cs="Arial"/>
                <w:sz w:val="19"/>
                <w:szCs w:val="19"/>
              </w:rPr>
            </w:pPr>
            <w:r w:rsidRPr="00C8207B">
              <w:rPr>
                <w:rFonts w:ascii="Arial" w:eastAsia="Helvetica" w:hAnsi="Arial" w:cs="Arial"/>
                <w:color w:val="000000" w:themeColor="text1"/>
                <w:sz w:val="19"/>
                <w:szCs w:val="19"/>
                <w:u w:color="000000"/>
              </w:rPr>
              <w:t>nie</w:t>
            </w:r>
          </w:p>
          <w:p w14:paraId="196439FD" w14:textId="77777777" w:rsidR="00A2531D" w:rsidRPr="00C8207B" w:rsidRDefault="00A2531D" w:rsidP="00E77D3B">
            <w:pPr>
              <w:rPr>
                <w:rFonts w:ascii="Arial" w:hAnsi="Arial" w:cs="Arial"/>
                <w:sz w:val="19"/>
                <w:szCs w:val="19"/>
              </w:rPr>
            </w:pPr>
          </w:p>
        </w:tc>
        <w:tc>
          <w:tcPr>
            <w:tcW w:w="4644" w:type="dxa"/>
            <w:tcBorders>
              <w:top w:val="single" w:sz="4" w:space="0" w:color="auto"/>
              <w:left w:val="single" w:sz="4" w:space="0" w:color="auto"/>
              <w:bottom w:val="single" w:sz="4" w:space="0" w:color="auto"/>
              <w:right w:val="single" w:sz="4" w:space="0" w:color="auto"/>
            </w:tcBorders>
            <w:vAlign w:val="center"/>
            <w:hideMark/>
          </w:tcPr>
          <w:p w14:paraId="703FF2C9" w14:textId="6BF2F717" w:rsidR="00A2531D" w:rsidRPr="00C8207B" w:rsidRDefault="00A2531D" w:rsidP="00CB0519">
            <w:pPr>
              <w:spacing w:line="288" w:lineRule="auto"/>
              <w:jc w:val="both"/>
              <w:rPr>
                <w:rFonts w:ascii="Arial" w:hAnsi="Arial" w:cs="Arial"/>
                <w:color w:val="000000" w:themeColor="text1"/>
                <w:sz w:val="19"/>
                <w:szCs w:val="19"/>
              </w:rPr>
            </w:pPr>
            <w:r w:rsidRPr="00C8207B">
              <w:rPr>
                <w:rFonts w:ascii="Arial" w:eastAsia="Helvetica" w:hAnsi="Arial" w:cs="Arial"/>
                <w:color w:val="000000" w:themeColor="text1"/>
                <w:sz w:val="19"/>
                <w:szCs w:val="19"/>
              </w:rPr>
              <w:t>Zameranie projektu nie je v súlade s intervenčnou stratégiou IROP.</w:t>
            </w:r>
          </w:p>
        </w:tc>
      </w:tr>
    </w:tbl>
    <w:p w14:paraId="41DF4693" w14:textId="23D19602" w:rsidR="009A7877" w:rsidRPr="00C8207B" w:rsidRDefault="009A7877" w:rsidP="008836B7">
      <w:pPr>
        <w:spacing w:line="288" w:lineRule="auto"/>
        <w:rPr>
          <w:rFonts w:ascii="Arial" w:hAnsi="Arial" w:cs="Arial"/>
          <w:i/>
          <w:color w:val="000000" w:themeColor="text1"/>
          <w:sz w:val="19"/>
          <w:szCs w:val="19"/>
        </w:rPr>
      </w:pPr>
    </w:p>
    <w:p w14:paraId="2DA351DE" w14:textId="32E3E4EE" w:rsidR="009A7877" w:rsidRPr="00C8207B" w:rsidRDefault="009A787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5. Identifikácia projektu, 7. Popis projektu, 10.1 Aktivit</w:t>
      </w:r>
      <w:r w:rsidR="0064554C" w:rsidRPr="00C8207B">
        <w:rPr>
          <w:rFonts w:ascii="Arial" w:hAnsi="Arial" w:cs="Arial"/>
          <w:color w:val="000000" w:themeColor="text1"/>
          <w:sz w:val="19"/>
          <w:szCs w:val="19"/>
        </w:rPr>
        <w:t>y projektu a očakávané merateľ</w:t>
      </w:r>
      <w:r w:rsidRPr="00C8207B">
        <w:rPr>
          <w:rFonts w:ascii="Arial" w:hAnsi="Arial" w:cs="Arial"/>
          <w:color w:val="000000" w:themeColor="text1"/>
          <w:sz w:val="19"/>
          <w:szCs w:val="19"/>
        </w:rPr>
        <w:t xml:space="preserve">né ukazovatele, </w:t>
      </w:r>
      <w:r w:rsidR="00306BC7">
        <w:rPr>
          <w:rFonts w:ascii="Arial" w:hAnsi="Arial" w:cs="Arial"/>
          <w:color w:val="000000" w:themeColor="text1"/>
          <w:sz w:val="19"/>
          <w:szCs w:val="19"/>
        </w:rPr>
        <w:t xml:space="preserve">príloha </w:t>
      </w:r>
      <w:r w:rsidR="007A7396">
        <w:rPr>
          <w:rFonts w:ascii="Arial" w:hAnsi="Arial" w:cs="Arial"/>
          <w:color w:val="000000" w:themeColor="text1"/>
          <w:sz w:val="19"/>
          <w:szCs w:val="19"/>
        </w:rPr>
        <w:t>Projektová dokumentácia</w:t>
      </w:r>
      <w:r w:rsidRPr="00C8207B">
        <w:rPr>
          <w:rFonts w:ascii="Arial" w:hAnsi="Arial" w:cs="Arial"/>
          <w:color w:val="000000" w:themeColor="text1"/>
          <w:sz w:val="19"/>
          <w:szCs w:val="19"/>
        </w:rPr>
        <w:t>.</w:t>
      </w:r>
    </w:p>
    <w:p w14:paraId="6D886AAB" w14:textId="77777777" w:rsidR="009A7877" w:rsidRPr="00C8207B" w:rsidRDefault="009A7877" w:rsidP="008836B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plnenie nasledovných oblastí:</w:t>
      </w:r>
    </w:p>
    <w:p w14:paraId="4347BAA0" w14:textId="5381469C" w:rsidR="001D172E" w:rsidRPr="00C8207B" w:rsidRDefault="009A7877" w:rsidP="009B0748">
      <w:pPr>
        <w:numPr>
          <w:ilvl w:val="0"/>
          <w:numId w:val="3"/>
        </w:numPr>
        <w:spacing w:before="120" w:after="120" w:line="288" w:lineRule="auto"/>
        <w:jc w:val="both"/>
        <w:rPr>
          <w:rFonts w:ascii="Arial" w:hAnsi="Arial" w:cs="Arial"/>
          <w:color w:val="000000" w:themeColor="text1"/>
          <w:sz w:val="19"/>
          <w:szCs w:val="19"/>
        </w:rPr>
      </w:pPr>
      <w:r w:rsidRPr="00C8207B">
        <w:rPr>
          <w:rFonts w:ascii="Arial" w:hAnsi="Arial" w:cs="Arial"/>
          <w:b/>
          <w:color w:val="000000" w:themeColor="text1"/>
          <w:sz w:val="19"/>
          <w:szCs w:val="19"/>
        </w:rPr>
        <w:t xml:space="preserve">súlad projektu </w:t>
      </w:r>
      <w:r w:rsidR="001D172E" w:rsidRPr="00C8207B">
        <w:rPr>
          <w:rFonts w:ascii="Arial" w:hAnsi="Arial" w:cs="Arial"/>
          <w:b/>
          <w:bCs/>
          <w:color w:val="000000" w:themeColor="text1"/>
          <w:sz w:val="19"/>
          <w:szCs w:val="19"/>
        </w:rPr>
        <w:t>so špecifickým cieľom 2.2.1</w:t>
      </w:r>
      <w:r w:rsidR="001D172E" w:rsidRPr="00C8207B">
        <w:rPr>
          <w:rFonts w:ascii="Arial" w:hAnsi="Arial" w:cs="Arial"/>
          <w:color w:val="000000" w:themeColor="text1"/>
          <w:sz w:val="19"/>
          <w:szCs w:val="19"/>
        </w:rPr>
        <w:t xml:space="preserve"> </w:t>
      </w:r>
    </w:p>
    <w:p w14:paraId="257104BB" w14:textId="5B817CBE" w:rsidR="009A7877" w:rsidRPr="00C8207B" w:rsidRDefault="008836B7" w:rsidP="009B0748">
      <w:pPr>
        <w:spacing w:before="120" w:after="120" w:line="288" w:lineRule="auto"/>
        <w:ind w:left="720"/>
        <w:jc w:val="both"/>
        <w:rPr>
          <w:rFonts w:ascii="Arial" w:hAnsi="Arial" w:cs="Arial"/>
          <w:color w:val="000000" w:themeColor="text1"/>
          <w:sz w:val="19"/>
          <w:szCs w:val="19"/>
        </w:rPr>
      </w:pPr>
      <w:r w:rsidRPr="00C8207B">
        <w:rPr>
          <w:rFonts w:ascii="Arial" w:hAnsi="Arial" w:cs="Arial"/>
          <w:color w:val="000000" w:themeColor="text1"/>
          <w:sz w:val="19"/>
          <w:szCs w:val="19"/>
        </w:rPr>
        <w:t>H</w:t>
      </w:r>
      <w:r w:rsidR="009A7877" w:rsidRPr="00C8207B">
        <w:rPr>
          <w:rFonts w:ascii="Arial" w:hAnsi="Arial" w:cs="Arial"/>
          <w:color w:val="000000" w:themeColor="text1"/>
          <w:sz w:val="19"/>
          <w:szCs w:val="19"/>
        </w:rPr>
        <w:t xml:space="preserve">odnotí sa (áno/nie), či žiadosť </w:t>
      </w:r>
      <w:r w:rsidR="00CC4305" w:rsidRPr="00C8207B">
        <w:rPr>
          <w:rFonts w:ascii="Arial" w:hAnsi="Arial" w:cs="Arial"/>
          <w:color w:val="000000" w:themeColor="text1"/>
          <w:sz w:val="19"/>
          <w:szCs w:val="19"/>
        </w:rPr>
        <w:t>o NFP prispieva k cieľom</w:t>
      </w:r>
      <w:r w:rsidR="009A7877" w:rsidRPr="00C8207B">
        <w:rPr>
          <w:rFonts w:ascii="Arial" w:hAnsi="Arial" w:cs="Arial"/>
          <w:color w:val="000000" w:themeColor="text1"/>
          <w:sz w:val="19"/>
          <w:szCs w:val="19"/>
        </w:rPr>
        <w:t xml:space="preserve"> PO </w:t>
      </w:r>
      <w:r w:rsidR="00CC4305" w:rsidRPr="00C8207B">
        <w:rPr>
          <w:rFonts w:ascii="Arial" w:hAnsi="Arial" w:cs="Arial"/>
          <w:color w:val="000000" w:themeColor="text1"/>
          <w:sz w:val="19"/>
          <w:szCs w:val="19"/>
        </w:rPr>
        <w:t>2</w:t>
      </w:r>
      <w:r w:rsidR="009A7877" w:rsidRPr="00C8207B">
        <w:rPr>
          <w:rFonts w:ascii="Arial" w:hAnsi="Arial" w:cs="Arial"/>
          <w:color w:val="000000" w:themeColor="text1"/>
          <w:sz w:val="19"/>
          <w:szCs w:val="19"/>
        </w:rPr>
        <w:t xml:space="preserve"> </w:t>
      </w:r>
      <w:r w:rsidR="00CC4305" w:rsidRPr="00C8207B">
        <w:rPr>
          <w:rFonts w:ascii="Arial" w:hAnsi="Arial" w:cs="Arial"/>
          <w:color w:val="000000" w:themeColor="text1"/>
          <w:sz w:val="19"/>
          <w:szCs w:val="19"/>
        </w:rPr>
        <w:t>Ľahší prístup k efektívnym a kvalitnejším verejným službám, ktorým je vytvorenie podmienok pre kvalitné vzdelávanie a tým zlepšen</w:t>
      </w:r>
      <w:r w:rsidR="001D172E" w:rsidRPr="00C8207B">
        <w:rPr>
          <w:rFonts w:ascii="Arial" w:hAnsi="Arial" w:cs="Arial"/>
          <w:color w:val="000000" w:themeColor="text1"/>
          <w:sz w:val="19"/>
          <w:szCs w:val="19"/>
        </w:rPr>
        <w:t>ie kvality života obyvateľstva a je v súlade so špecifickým cieľom 2.2.1, ktorým je zvýšenie hrubej zaškolenosti detí materských škôl.</w:t>
      </w:r>
    </w:p>
    <w:p w14:paraId="7B26C8F7" w14:textId="440C7AF6" w:rsidR="00CC4305" w:rsidRPr="00C8207B" w:rsidRDefault="009A7877" w:rsidP="009B0748">
      <w:pPr>
        <w:numPr>
          <w:ilvl w:val="0"/>
          <w:numId w:val="3"/>
        </w:numPr>
        <w:spacing w:before="120" w:after="120" w:line="288" w:lineRule="auto"/>
        <w:jc w:val="both"/>
        <w:rPr>
          <w:rFonts w:ascii="Arial" w:hAnsi="Arial" w:cs="Arial"/>
          <w:color w:val="000000" w:themeColor="text1"/>
          <w:sz w:val="19"/>
          <w:szCs w:val="19"/>
        </w:rPr>
      </w:pPr>
      <w:r w:rsidRPr="00C8207B">
        <w:rPr>
          <w:rFonts w:ascii="Arial" w:hAnsi="Arial" w:cs="Arial"/>
          <w:b/>
          <w:bCs/>
          <w:color w:val="000000" w:themeColor="text1"/>
          <w:sz w:val="19"/>
          <w:szCs w:val="19"/>
        </w:rPr>
        <w:t xml:space="preserve">súlad </w:t>
      </w:r>
      <w:r w:rsidR="001D172E" w:rsidRPr="00C8207B">
        <w:rPr>
          <w:rFonts w:ascii="Arial" w:hAnsi="Arial" w:cs="Arial"/>
          <w:b/>
          <w:color w:val="000000" w:themeColor="text1"/>
          <w:sz w:val="19"/>
          <w:szCs w:val="19"/>
        </w:rPr>
        <w:t xml:space="preserve">cieľov projektu s očakávanými výsledkami IROP </w:t>
      </w:r>
    </w:p>
    <w:p w14:paraId="7BCF2EE8" w14:textId="2DD61A24" w:rsidR="009A7877" w:rsidRPr="00C8207B" w:rsidRDefault="009A7877" w:rsidP="009B0748">
      <w:pPr>
        <w:spacing w:before="120" w:after="120" w:line="288" w:lineRule="auto"/>
        <w:ind w:left="720"/>
        <w:jc w:val="both"/>
        <w:rPr>
          <w:rFonts w:ascii="Arial" w:hAnsi="Arial" w:cs="Arial"/>
          <w:color w:val="000000" w:themeColor="text1"/>
          <w:sz w:val="19"/>
          <w:szCs w:val="19"/>
        </w:rPr>
      </w:pPr>
      <w:r w:rsidRPr="00C8207B">
        <w:rPr>
          <w:rFonts w:ascii="Arial" w:hAnsi="Arial" w:cs="Arial"/>
          <w:bCs/>
          <w:color w:val="000000" w:themeColor="text1"/>
          <w:sz w:val="19"/>
          <w:szCs w:val="19"/>
        </w:rPr>
        <w:t xml:space="preserve">Hodnotí sa </w:t>
      </w:r>
      <w:r w:rsidRPr="00C8207B">
        <w:rPr>
          <w:rFonts w:ascii="Arial" w:hAnsi="Arial" w:cs="Arial"/>
          <w:color w:val="000000" w:themeColor="text1"/>
          <w:sz w:val="19"/>
          <w:szCs w:val="19"/>
        </w:rPr>
        <w:t>(áno/nie)</w:t>
      </w:r>
      <w:r w:rsidRPr="00C8207B">
        <w:rPr>
          <w:rFonts w:ascii="Arial" w:hAnsi="Arial" w:cs="Arial"/>
          <w:bCs/>
          <w:color w:val="000000" w:themeColor="text1"/>
          <w:sz w:val="19"/>
          <w:szCs w:val="19"/>
        </w:rPr>
        <w:t xml:space="preserve">, či je </w:t>
      </w:r>
      <w:r w:rsidRPr="00C8207B">
        <w:rPr>
          <w:rFonts w:ascii="Arial" w:hAnsi="Arial" w:cs="Arial"/>
          <w:color w:val="000000" w:themeColor="text1"/>
          <w:sz w:val="19"/>
          <w:szCs w:val="19"/>
        </w:rPr>
        <w:t xml:space="preserve">žiadosť o NFP svojimi aktivitami konzistentne zameraná na </w:t>
      </w:r>
      <w:r w:rsidRPr="00C8207B">
        <w:rPr>
          <w:rFonts w:ascii="Arial" w:hAnsi="Arial" w:cs="Arial"/>
          <w:bCs/>
          <w:color w:val="000000" w:themeColor="text1"/>
          <w:sz w:val="19"/>
          <w:szCs w:val="19"/>
        </w:rPr>
        <w:t xml:space="preserve">dosiahnutie minimálne jedného z výsledkov ŠC </w:t>
      </w:r>
      <w:r w:rsidR="00D36C61" w:rsidRPr="00C8207B">
        <w:rPr>
          <w:rFonts w:ascii="Arial" w:hAnsi="Arial" w:cs="Arial"/>
          <w:bCs/>
          <w:color w:val="000000" w:themeColor="text1"/>
          <w:sz w:val="19"/>
          <w:szCs w:val="19"/>
        </w:rPr>
        <w:t>2</w:t>
      </w:r>
      <w:r w:rsidRPr="00C8207B">
        <w:rPr>
          <w:rFonts w:ascii="Arial" w:hAnsi="Arial" w:cs="Arial"/>
          <w:bCs/>
          <w:color w:val="000000" w:themeColor="text1"/>
          <w:sz w:val="19"/>
          <w:szCs w:val="19"/>
        </w:rPr>
        <w:t>.</w:t>
      </w:r>
      <w:r w:rsidR="00D36C61" w:rsidRPr="00C8207B">
        <w:rPr>
          <w:rFonts w:ascii="Arial" w:hAnsi="Arial" w:cs="Arial"/>
          <w:bCs/>
          <w:color w:val="000000" w:themeColor="text1"/>
          <w:sz w:val="19"/>
          <w:szCs w:val="19"/>
        </w:rPr>
        <w:t>2.</w:t>
      </w:r>
      <w:r w:rsidRPr="00C8207B">
        <w:rPr>
          <w:rFonts w:ascii="Arial" w:hAnsi="Arial" w:cs="Arial"/>
          <w:bCs/>
          <w:color w:val="000000" w:themeColor="text1"/>
          <w:sz w:val="19"/>
          <w:szCs w:val="19"/>
        </w:rPr>
        <w:t>1</w:t>
      </w:r>
      <w:r w:rsidR="0092263E" w:rsidRPr="0092263E">
        <w:t xml:space="preserve"> </w:t>
      </w:r>
      <w:r w:rsidR="0092263E" w:rsidRPr="0092263E">
        <w:rPr>
          <w:rFonts w:ascii="Arial" w:hAnsi="Arial" w:cs="Arial"/>
          <w:bCs/>
          <w:color w:val="000000" w:themeColor="text1"/>
          <w:sz w:val="19"/>
          <w:szCs w:val="19"/>
        </w:rPr>
        <w:t>Zvýšenie hrubej zaškolenosti detí materských škôl</w:t>
      </w:r>
      <w:r w:rsidRPr="00C8207B">
        <w:rPr>
          <w:rFonts w:ascii="Arial" w:hAnsi="Arial" w:cs="Arial"/>
          <w:bCs/>
          <w:color w:val="000000" w:themeColor="text1"/>
          <w:sz w:val="19"/>
          <w:szCs w:val="19"/>
        </w:rPr>
        <w:t xml:space="preserve">, ktoré </w:t>
      </w:r>
      <w:r w:rsidRPr="00C8207B">
        <w:rPr>
          <w:rFonts w:ascii="Arial" w:hAnsi="Arial" w:cs="Arial"/>
          <w:color w:val="000000" w:themeColor="text1"/>
          <w:sz w:val="19"/>
          <w:szCs w:val="19"/>
        </w:rPr>
        <w:t>sú definované nasledovne: </w:t>
      </w:r>
    </w:p>
    <w:p w14:paraId="5A85FA21" w14:textId="47C97DE2"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rozšírené kapacity MŠ a vytvorené podmienky na zvýšenie hrubej zaško</w:t>
      </w:r>
      <w:r w:rsidR="001D172E" w:rsidRPr="00C8207B">
        <w:rPr>
          <w:rFonts w:ascii="Arial" w:eastAsiaTheme="minorHAnsi" w:hAnsi="Arial" w:cs="Arial"/>
          <w:color w:val="000000" w:themeColor="text1"/>
          <w:sz w:val="19"/>
          <w:szCs w:val="19"/>
          <w:lang w:val="sk-SK" w:bidi="ar-SA"/>
        </w:rPr>
        <w:t>lenosti detí od 3 – 5 roku veku,</w:t>
      </w:r>
    </w:p>
    <w:p w14:paraId="739455F9" w14:textId="4A03A3EA"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zvýšený počet MŠ s prvkami inkluzívneho vzdelávania  na začlenenie detí v rámci inkluzívneho predprimárneho v</w:t>
      </w:r>
      <w:r w:rsidR="001D172E" w:rsidRPr="00C8207B">
        <w:rPr>
          <w:rFonts w:ascii="Arial" w:eastAsiaTheme="minorHAnsi" w:hAnsi="Arial" w:cs="Arial"/>
          <w:color w:val="000000" w:themeColor="text1"/>
          <w:sz w:val="19"/>
          <w:szCs w:val="19"/>
          <w:lang w:val="sk-SK" w:bidi="ar-SA"/>
        </w:rPr>
        <w:t>zdelávania v materských školách,</w:t>
      </w:r>
    </w:p>
    <w:p w14:paraId="5A31C6D5" w14:textId="028607DE"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zlepšené podmienky na zosúladenie súkromn</w:t>
      </w:r>
      <w:r w:rsidR="001D172E" w:rsidRPr="00C8207B">
        <w:rPr>
          <w:rFonts w:ascii="Arial" w:eastAsiaTheme="minorHAnsi" w:hAnsi="Arial" w:cs="Arial"/>
          <w:color w:val="000000" w:themeColor="text1"/>
          <w:sz w:val="19"/>
          <w:szCs w:val="19"/>
          <w:lang w:val="sk-SK" w:bidi="ar-SA"/>
        </w:rPr>
        <w:t>ého a pracovného života rodičov,</w:t>
      </w:r>
    </w:p>
    <w:p w14:paraId="10400F3F" w14:textId="76D29F16"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zvýšenie dostupnosti predprimárneho vzdelávania pre všetky deti vo veku od 3 do 5 rokov, ktorých rodičia o predprimá</w:t>
      </w:r>
      <w:r w:rsidR="001C3114" w:rsidRPr="00C8207B">
        <w:rPr>
          <w:rFonts w:ascii="Arial" w:eastAsiaTheme="minorHAnsi" w:hAnsi="Arial" w:cs="Arial"/>
          <w:color w:val="000000" w:themeColor="text1"/>
          <w:sz w:val="19"/>
          <w:szCs w:val="19"/>
          <w:lang w:val="sk-SK" w:bidi="ar-SA"/>
        </w:rPr>
        <w:t>rne vzdelávanie prej</w:t>
      </w:r>
      <w:r w:rsidR="001D172E" w:rsidRPr="00C8207B">
        <w:rPr>
          <w:rFonts w:ascii="Arial" w:eastAsiaTheme="minorHAnsi" w:hAnsi="Arial" w:cs="Arial"/>
          <w:color w:val="000000" w:themeColor="text1"/>
          <w:sz w:val="19"/>
          <w:szCs w:val="19"/>
          <w:lang w:val="sk-SK" w:bidi="ar-SA"/>
        </w:rPr>
        <w:t>avia záujem,</w:t>
      </w:r>
    </w:p>
    <w:p w14:paraId="4BCE3B5E" w14:textId="413C6B70"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rozširovanie predškolskej výchovy vo veku od 3 do 5 rokov.</w:t>
      </w:r>
    </w:p>
    <w:p w14:paraId="63A0B815" w14:textId="3CE4475C" w:rsidR="001C3114" w:rsidRPr="00C8207B" w:rsidRDefault="009A7877" w:rsidP="009B0748">
      <w:pPr>
        <w:numPr>
          <w:ilvl w:val="0"/>
          <w:numId w:val="4"/>
        </w:numPr>
        <w:spacing w:before="120" w:after="120" w:line="288" w:lineRule="auto"/>
        <w:jc w:val="both"/>
        <w:rPr>
          <w:rFonts w:ascii="Arial" w:hAnsi="Arial" w:cs="Arial"/>
          <w:b/>
          <w:color w:val="000000" w:themeColor="text1"/>
          <w:sz w:val="19"/>
          <w:szCs w:val="19"/>
        </w:rPr>
      </w:pPr>
      <w:r w:rsidRPr="00C8207B">
        <w:rPr>
          <w:rFonts w:ascii="Arial" w:hAnsi="Arial" w:cs="Arial"/>
          <w:b/>
          <w:bCs/>
          <w:color w:val="000000" w:themeColor="text1"/>
          <w:sz w:val="19"/>
          <w:szCs w:val="19"/>
        </w:rPr>
        <w:t xml:space="preserve">súlad </w:t>
      </w:r>
      <w:r w:rsidR="00AD23AC">
        <w:rPr>
          <w:rFonts w:ascii="Arial" w:hAnsi="Arial" w:cs="Arial"/>
          <w:b/>
          <w:bCs/>
          <w:color w:val="000000" w:themeColor="text1"/>
          <w:sz w:val="19"/>
          <w:szCs w:val="19"/>
        </w:rPr>
        <w:t xml:space="preserve">hlavných </w:t>
      </w:r>
      <w:r w:rsidRPr="00C8207B">
        <w:rPr>
          <w:rFonts w:ascii="Arial" w:hAnsi="Arial" w:cs="Arial"/>
          <w:b/>
          <w:bCs/>
          <w:color w:val="000000" w:themeColor="text1"/>
          <w:sz w:val="19"/>
          <w:szCs w:val="19"/>
        </w:rPr>
        <w:t>aktivít projektu s</w:t>
      </w:r>
      <w:r w:rsidR="00AD23AC">
        <w:rPr>
          <w:rFonts w:ascii="Arial" w:hAnsi="Arial" w:cs="Arial"/>
          <w:b/>
          <w:bCs/>
          <w:color w:val="000000" w:themeColor="text1"/>
          <w:sz w:val="19"/>
          <w:szCs w:val="19"/>
        </w:rPr>
        <w:t xml:space="preserve"> </w:t>
      </w:r>
      <w:r w:rsidR="00AD23AC" w:rsidRPr="00AD23AC">
        <w:rPr>
          <w:rFonts w:ascii="Arial" w:hAnsi="Arial" w:cs="Arial"/>
          <w:b/>
          <w:bCs/>
          <w:color w:val="000000" w:themeColor="text1"/>
          <w:sz w:val="19"/>
          <w:szCs w:val="19"/>
        </w:rPr>
        <w:t>definovanými oprávnenými aktivitami</w:t>
      </w:r>
      <w:r w:rsidR="00AD23AC" w:rsidRPr="00AD23AC" w:rsidDel="00926CF2">
        <w:rPr>
          <w:rFonts w:ascii="Arial" w:hAnsi="Arial" w:cs="Arial"/>
          <w:b/>
          <w:bCs/>
          <w:color w:val="000000" w:themeColor="text1"/>
          <w:sz w:val="19"/>
          <w:szCs w:val="19"/>
        </w:rPr>
        <w:t xml:space="preserve"> </w:t>
      </w:r>
      <w:r w:rsidR="00AD23AC" w:rsidRPr="00AD23AC">
        <w:rPr>
          <w:rFonts w:ascii="Arial" w:hAnsi="Arial" w:cs="Arial"/>
          <w:b/>
          <w:bCs/>
          <w:color w:val="000000" w:themeColor="text1"/>
          <w:sz w:val="19"/>
          <w:szCs w:val="19"/>
        </w:rPr>
        <w:t>IROP</w:t>
      </w:r>
      <w:r w:rsidRPr="00C8207B">
        <w:rPr>
          <w:rFonts w:ascii="Arial" w:hAnsi="Arial" w:cs="Arial"/>
          <w:b/>
          <w:bCs/>
          <w:color w:val="000000" w:themeColor="text1"/>
          <w:sz w:val="19"/>
          <w:szCs w:val="19"/>
        </w:rPr>
        <w:t xml:space="preserve"> </w:t>
      </w:r>
    </w:p>
    <w:p w14:paraId="5675F5BF" w14:textId="3A128133" w:rsidR="009A7877" w:rsidRPr="006C6186" w:rsidRDefault="009A7877" w:rsidP="009B0748">
      <w:pPr>
        <w:spacing w:before="120" w:after="120" w:line="288" w:lineRule="auto"/>
        <w:ind w:left="720"/>
        <w:jc w:val="both"/>
        <w:rPr>
          <w:rFonts w:ascii="Arial" w:hAnsi="Arial" w:cs="Arial"/>
          <w:b/>
          <w:color w:val="000000" w:themeColor="text1"/>
          <w:sz w:val="19"/>
          <w:szCs w:val="19"/>
        </w:rPr>
      </w:pPr>
      <w:r w:rsidRPr="006C6186">
        <w:rPr>
          <w:rFonts w:ascii="Arial" w:hAnsi="Arial" w:cs="Arial"/>
          <w:color w:val="000000" w:themeColor="text1"/>
          <w:sz w:val="19"/>
          <w:szCs w:val="19"/>
        </w:rPr>
        <w:t xml:space="preserve">Hodnotí sa (áno/nie), či je žiadosť o NFP </w:t>
      </w:r>
      <w:r w:rsidR="00AD23AC" w:rsidRPr="00AD23AC">
        <w:rPr>
          <w:rFonts w:ascii="Arial" w:hAnsi="Arial" w:cs="Arial"/>
          <w:color w:val="000000" w:themeColor="text1"/>
          <w:sz w:val="19"/>
          <w:szCs w:val="19"/>
        </w:rPr>
        <w:t>v súlade s definovanými oprávnenými aktivitami IROP</w:t>
      </w:r>
      <w:r w:rsidR="00AD23AC">
        <w:rPr>
          <w:rFonts w:ascii="Arial" w:hAnsi="Arial" w:cs="Arial"/>
          <w:color w:val="000000" w:themeColor="text1"/>
          <w:sz w:val="19"/>
          <w:szCs w:val="19"/>
        </w:rPr>
        <w:t xml:space="preserve"> </w:t>
      </w:r>
      <w:r w:rsidR="00B077B4" w:rsidRPr="006C6186">
        <w:rPr>
          <w:rFonts w:ascii="Arial" w:hAnsi="Arial" w:cs="Arial"/>
          <w:color w:val="000000" w:themeColor="text1"/>
          <w:sz w:val="19"/>
          <w:szCs w:val="19"/>
        </w:rPr>
        <w:t xml:space="preserve">(pri zachovaní podmienok výzvy ohľadom </w:t>
      </w:r>
      <w:r w:rsidR="006C6186" w:rsidRPr="006C6186">
        <w:rPr>
          <w:rFonts w:ascii="Arial" w:hAnsi="Arial" w:cs="Arial"/>
          <w:color w:val="000000" w:themeColor="text1"/>
          <w:sz w:val="19"/>
          <w:szCs w:val="19"/>
        </w:rPr>
        <w:t xml:space="preserve">realizácie </w:t>
      </w:r>
      <w:r w:rsidR="00B077B4" w:rsidRPr="006C6186">
        <w:rPr>
          <w:rFonts w:ascii="Arial" w:hAnsi="Arial" w:cs="Arial"/>
          <w:color w:val="000000" w:themeColor="text1"/>
          <w:sz w:val="19"/>
          <w:szCs w:val="19"/>
        </w:rPr>
        <w:t>jednotlivých aktivít)</w:t>
      </w:r>
      <w:r w:rsidRPr="006C6186">
        <w:rPr>
          <w:rFonts w:ascii="Arial" w:hAnsi="Arial" w:cs="Arial"/>
          <w:color w:val="000000" w:themeColor="text1"/>
          <w:sz w:val="19"/>
          <w:szCs w:val="19"/>
        </w:rPr>
        <w:t>:</w:t>
      </w:r>
    </w:p>
    <w:p w14:paraId="457CA47F" w14:textId="19D475AF"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 xml:space="preserve">výstavba nových objektov MŠ vrátane </w:t>
      </w:r>
      <w:r w:rsidR="000237B7" w:rsidRPr="00C8207B">
        <w:rPr>
          <w:rFonts w:ascii="Arial" w:eastAsiaTheme="minorHAnsi" w:hAnsi="Arial" w:cs="Arial"/>
          <w:color w:val="000000" w:themeColor="text1"/>
          <w:sz w:val="19"/>
          <w:szCs w:val="19"/>
          <w:lang w:val="sk-SK" w:bidi="ar-SA"/>
        </w:rPr>
        <w:t>prvkov inkluzívneho vzdelávania,</w:t>
      </w:r>
    </w:p>
    <w:p w14:paraId="6905BE1B" w14:textId="2BD12310"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rozširovanie kapacít existujúcich objektov materských škôl prístavbou, nadstavbou, rekonštrukc</w:t>
      </w:r>
      <w:r w:rsidR="000237B7" w:rsidRPr="00C8207B">
        <w:rPr>
          <w:rFonts w:ascii="Arial" w:eastAsiaTheme="minorHAnsi" w:hAnsi="Arial" w:cs="Arial"/>
          <w:color w:val="000000" w:themeColor="text1"/>
          <w:sz w:val="19"/>
          <w:szCs w:val="19"/>
          <w:lang w:val="sk-SK" w:bidi="ar-SA"/>
        </w:rPr>
        <w:t>iou, zmenou dispozície objektov,</w:t>
      </w:r>
    </w:p>
    <w:p w14:paraId="6563D6E1" w14:textId="19668C45"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stavebno-technické úpravy existujúcich objektov a ich adaptácia pre potreby materskej školy s prvkami inkluzívneho vzdelávania</w:t>
      </w:r>
      <w:r w:rsidR="000237B7" w:rsidRPr="00C8207B">
        <w:rPr>
          <w:rFonts w:ascii="Arial" w:eastAsiaTheme="minorHAnsi" w:hAnsi="Arial" w:cs="Arial"/>
          <w:color w:val="000000" w:themeColor="text1"/>
          <w:sz w:val="19"/>
          <w:szCs w:val="19"/>
          <w:lang w:val="sk-SK" w:bidi="ar-SA"/>
        </w:rPr>
        <w:t xml:space="preserve"> (napr. nevyužité priestory ZŠ),</w:t>
      </w:r>
    </w:p>
    <w:p w14:paraId="7067660F" w14:textId="7D5CE04E"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stavebno-technické úpravy areálu materskej školy vrátane detských ihrísk, športových zariadení pre deti – uzavretých aj otvorených s možnosťou celoročnej prevádzky, záhrad vrátane p</w:t>
      </w:r>
      <w:r w:rsidR="000237B7" w:rsidRPr="00C8207B">
        <w:rPr>
          <w:rFonts w:ascii="Arial" w:eastAsiaTheme="minorHAnsi" w:hAnsi="Arial" w:cs="Arial"/>
          <w:color w:val="000000" w:themeColor="text1"/>
          <w:sz w:val="19"/>
          <w:szCs w:val="19"/>
          <w:lang w:val="sk-SK" w:bidi="ar-SA"/>
        </w:rPr>
        <w:t>rvkov inkluzívneho vzdelávania,</w:t>
      </w:r>
    </w:p>
    <w:p w14:paraId="12B5C126" w14:textId="6B295532" w:rsidR="00B077B4"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obstaranie materiálno-technického vybavenia materských škôl</w:t>
      </w:r>
      <w:r w:rsidR="00B077B4">
        <w:rPr>
          <w:rFonts w:ascii="Arial" w:eastAsiaTheme="minorHAnsi" w:hAnsi="Arial" w:cs="Arial"/>
          <w:color w:val="000000" w:themeColor="text1"/>
          <w:sz w:val="19"/>
          <w:szCs w:val="19"/>
          <w:lang w:val="sk-SK" w:bidi="ar-SA"/>
        </w:rPr>
        <w:t>,</w:t>
      </w:r>
    </w:p>
    <w:p w14:paraId="55A81D19" w14:textId="443320F6" w:rsidR="00D36C61" w:rsidRPr="00C8207B" w:rsidRDefault="00B077B4"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B077B4">
        <w:rPr>
          <w:rFonts w:ascii="Arial" w:eastAsiaTheme="minorHAnsi" w:hAnsi="Arial" w:cs="Arial"/>
          <w:color w:val="000000" w:themeColor="text1"/>
          <w:sz w:val="19"/>
          <w:szCs w:val="19"/>
          <w:lang w:val="sk-SK" w:bidi="ar-SA"/>
        </w:rPr>
        <w:t>zvyšovanie energetickej hospodárnosti budov materských škôl</w:t>
      </w:r>
      <w:r w:rsidR="00D36C61" w:rsidRPr="00C8207B">
        <w:rPr>
          <w:rFonts w:ascii="Arial" w:eastAsiaTheme="minorHAnsi" w:hAnsi="Arial" w:cs="Arial"/>
          <w:color w:val="000000" w:themeColor="text1"/>
          <w:sz w:val="19"/>
          <w:szCs w:val="19"/>
          <w:lang w:val="sk-SK" w:bidi="ar-SA"/>
        </w:rPr>
        <w:t xml:space="preserve">.  </w:t>
      </w:r>
    </w:p>
    <w:p w14:paraId="1060420A" w14:textId="72F35C43" w:rsidR="00C21888" w:rsidRPr="00C8207B" w:rsidRDefault="00C21888" w:rsidP="009B0748">
      <w:pPr>
        <w:numPr>
          <w:ilvl w:val="0"/>
          <w:numId w:val="4"/>
        </w:numPr>
        <w:spacing w:before="120" w:after="120" w:line="288" w:lineRule="auto"/>
        <w:jc w:val="both"/>
        <w:rPr>
          <w:rFonts w:ascii="Arial" w:hAnsi="Arial" w:cs="Arial"/>
          <w:b/>
          <w:bCs/>
          <w:color w:val="000000" w:themeColor="text1"/>
          <w:sz w:val="19"/>
          <w:szCs w:val="19"/>
        </w:rPr>
      </w:pPr>
      <w:r w:rsidRPr="00C8207B">
        <w:rPr>
          <w:rFonts w:ascii="Arial" w:hAnsi="Arial" w:cs="Arial"/>
          <w:b/>
          <w:bCs/>
          <w:color w:val="000000" w:themeColor="text1"/>
          <w:sz w:val="19"/>
          <w:szCs w:val="19"/>
        </w:rPr>
        <w:t xml:space="preserve">súlad projektu s hlavnými zásadami výberu operácií </w:t>
      </w:r>
      <w:r w:rsidR="00AD23AC">
        <w:rPr>
          <w:rFonts w:ascii="Arial" w:hAnsi="Arial" w:cs="Arial"/>
          <w:b/>
          <w:bCs/>
          <w:color w:val="000000" w:themeColor="text1"/>
          <w:sz w:val="19"/>
          <w:szCs w:val="19"/>
        </w:rPr>
        <w:t xml:space="preserve">pre </w:t>
      </w:r>
      <w:r w:rsidR="0033037A">
        <w:rPr>
          <w:rFonts w:ascii="Arial" w:hAnsi="Arial" w:cs="Arial"/>
          <w:b/>
          <w:bCs/>
          <w:color w:val="000000" w:themeColor="text1"/>
          <w:sz w:val="19"/>
          <w:szCs w:val="19"/>
        </w:rPr>
        <w:t>Š</w:t>
      </w:r>
      <w:r w:rsidR="00AD23AC">
        <w:rPr>
          <w:rFonts w:ascii="Arial" w:hAnsi="Arial" w:cs="Arial"/>
          <w:b/>
          <w:bCs/>
          <w:color w:val="000000" w:themeColor="text1"/>
          <w:sz w:val="19"/>
          <w:szCs w:val="19"/>
        </w:rPr>
        <w:t>C 2.2.1</w:t>
      </w:r>
    </w:p>
    <w:p w14:paraId="1B45F1AB" w14:textId="0868A33B" w:rsidR="002F1E14" w:rsidRPr="00C8207B" w:rsidRDefault="002F1E14" w:rsidP="009B0748">
      <w:pPr>
        <w:pStyle w:val="Odsekzoznamu"/>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lastRenderedPageBreak/>
        <w:t xml:space="preserve">Hodnotí sa (áno/nie), či je ŽoNFP v súlade s nižšie uvedenými zásadami výberu operácií. ŽoNFP musí byť v súlade </w:t>
      </w:r>
      <w:r w:rsidR="00BE59AA" w:rsidRPr="0022664B">
        <w:rPr>
          <w:rFonts w:ascii="Arial" w:hAnsi="Arial" w:cs="Arial"/>
          <w:color w:val="000000" w:themeColor="text1"/>
          <w:sz w:val="19"/>
          <w:szCs w:val="19"/>
        </w:rPr>
        <w:t>so zásadami výberu operácií, ktoré sú relevantné pre projekt, a to primerane a v kontexte podmienok výzvy</w:t>
      </w:r>
      <w:r w:rsidR="00BE59AA">
        <w:rPr>
          <w:rFonts w:ascii="Arial" w:hAnsi="Arial" w:cs="Arial"/>
          <w:color w:val="000000" w:themeColor="text1"/>
          <w:sz w:val="19"/>
          <w:szCs w:val="19"/>
        </w:rPr>
        <w:t>:</w:t>
      </w:r>
    </w:p>
    <w:p w14:paraId="1A0B1908" w14:textId="29395513"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 xml:space="preserve">podporuje integrovaný prístup ako komplementárnu podporu </w:t>
      </w:r>
      <w:r w:rsidR="00E9406D">
        <w:rPr>
          <w:rFonts w:ascii="Arial" w:eastAsiaTheme="minorHAnsi" w:hAnsi="Arial" w:cs="Arial"/>
          <w:color w:val="000000" w:themeColor="text1"/>
          <w:sz w:val="19"/>
          <w:szCs w:val="19"/>
          <w:lang w:val="sk-SK" w:bidi="ar-SA"/>
        </w:rPr>
        <w:t>aktivít z IROP a OP ĽZ, prípadne</w:t>
      </w:r>
      <w:r w:rsidRPr="00C8207B">
        <w:rPr>
          <w:rFonts w:ascii="Arial" w:eastAsiaTheme="minorHAnsi" w:hAnsi="Arial" w:cs="Arial"/>
          <w:color w:val="000000" w:themeColor="text1"/>
          <w:sz w:val="19"/>
          <w:szCs w:val="19"/>
          <w:lang w:val="sk-SK" w:bidi="ar-SA"/>
        </w:rPr>
        <w:t xml:space="preserve"> iných OP,</w:t>
      </w:r>
    </w:p>
    <w:p w14:paraId="36CC1289" w14:textId="0ED3DB53"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podporuje inkluzíve vzdelávanie</w:t>
      </w:r>
      <w:r w:rsidR="00701BF5" w:rsidRPr="00C8207B">
        <w:rPr>
          <w:rFonts w:ascii="Arial" w:eastAsiaTheme="minorHAnsi" w:hAnsi="Arial" w:cs="Arial"/>
          <w:color w:val="000000" w:themeColor="text1"/>
          <w:sz w:val="19"/>
          <w:szCs w:val="19"/>
          <w:lang w:val="sk-SK" w:bidi="ar-SA"/>
        </w:rPr>
        <w:t xml:space="preserve"> (súlad žiadosti o NFP s princípmi inkluzívneho vzdelávania, (zavádzania prvkov solidarity, rovnakého zaobchádzania (nediskriminácie), komplexnosti, individuálneho </w:t>
      </w:r>
      <w:r w:rsidR="00C8207B">
        <w:rPr>
          <w:rFonts w:ascii="Arial" w:eastAsiaTheme="minorHAnsi" w:hAnsi="Arial" w:cs="Arial"/>
          <w:color w:val="000000" w:themeColor="text1"/>
          <w:sz w:val="19"/>
          <w:szCs w:val="19"/>
          <w:lang w:val="sk-SK" w:bidi="ar-SA"/>
        </w:rPr>
        <w:t>prístupu, motivácie, zásluhovosti</w:t>
      </w:r>
      <w:r w:rsidR="00701BF5" w:rsidRPr="00C8207B">
        <w:rPr>
          <w:rFonts w:ascii="Arial" w:eastAsiaTheme="minorHAnsi" w:hAnsi="Arial" w:cs="Arial"/>
          <w:color w:val="000000" w:themeColor="text1"/>
          <w:sz w:val="19"/>
          <w:szCs w:val="19"/>
          <w:lang w:val="sk-SK" w:bidi="ar-SA"/>
        </w:rPr>
        <w:t xml:space="preserve"> a spolupráce. Cieľom inkluzívneho vzdelávania je tvoriť prostredie, v ktorom je možné uspokojiť rôznorodé vzdelávacie potreby každého jedinca v súlade s ich špecifickými potrebami.</w:t>
      </w:r>
      <w:r w:rsidR="001512D6" w:rsidRPr="001512D6">
        <w:rPr>
          <w:rFonts w:ascii="Arial" w:eastAsiaTheme="minorHAnsi" w:hAnsi="Arial" w:cs="Arial"/>
          <w:color w:val="000000" w:themeColor="text1"/>
          <w:sz w:val="19"/>
          <w:szCs w:val="19"/>
          <w:lang w:val="sk-SK" w:bidi="ar-SA"/>
        </w:rPr>
        <w:t xml:space="preserve"> </w:t>
      </w:r>
      <w:r w:rsidR="001512D6" w:rsidRPr="007161C3">
        <w:rPr>
          <w:rFonts w:ascii="Arial" w:eastAsiaTheme="minorHAnsi" w:hAnsi="Arial" w:cs="Arial"/>
          <w:color w:val="000000" w:themeColor="text1"/>
          <w:sz w:val="19"/>
          <w:szCs w:val="19"/>
          <w:lang w:val="sk-SK" w:bidi="ar-SA"/>
        </w:rPr>
        <w:t>Prostredníctvom plnohodnotnej účasti na vzdelávaní inklúzivny prístup vedie k zvyšovaniu úspešnosti detí/žiakov so špecifickými potrebami a ich predčasnému zar</w:t>
      </w:r>
      <w:r w:rsidR="001512D6">
        <w:rPr>
          <w:rFonts w:ascii="Arial" w:eastAsiaTheme="minorHAnsi" w:hAnsi="Arial" w:cs="Arial"/>
          <w:color w:val="000000" w:themeColor="text1"/>
          <w:sz w:val="19"/>
          <w:szCs w:val="19"/>
          <w:lang w:val="sk-SK" w:bidi="ar-SA"/>
        </w:rPr>
        <w:t>adeniu do špeciálnych zariadení.</w:t>
      </w:r>
      <w:r w:rsidR="00701BF5" w:rsidRPr="00C8207B">
        <w:rPr>
          <w:rFonts w:ascii="Arial" w:eastAsiaTheme="minorHAnsi" w:hAnsi="Arial" w:cs="Arial"/>
          <w:color w:val="000000" w:themeColor="text1"/>
          <w:sz w:val="19"/>
          <w:szCs w:val="19"/>
          <w:lang w:val="sk-SK" w:bidi="ar-SA"/>
        </w:rPr>
        <w:t>),</w:t>
      </w:r>
    </w:p>
    <w:p w14:paraId="4DEFE850" w14:textId="77777777"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sa realizuje v škole a školskom zariadení, zaradených do siete škôl, školských zariadení v súlade so zákonom č. 596/2003 Z. z. o štátnej správe v školstve a školskej samospráve v platnom znení,</w:t>
      </w:r>
    </w:p>
    <w:p w14:paraId="07B0170A" w14:textId="77777777"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je v súlade so zákonom č. 245/2008 Z. z. o výchove a vzdelávaní (školský zákon) v platnom znení,</w:t>
      </w:r>
    </w:p>
    <w:p w14:paraId="0970832C" w14:textId="73A7DEFD"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je v súlade so Štátnym vzdelávacím programom ISCED 0 – predprimárne vzdelávanie</w:t>
      </w:r>
      <w:r w:rsidR="00C93E42" w:rsidRPr="00C8207B">
        <w:rPr>
          <w:rFonts w:ascii="Arial" w:eastAsiaTheme="minorHAnsi" w:hAnsi="Arial" w:cs="Arial"/>
          <w:color w:val="000000" w:themeColor="text1"/>
          <w:sz w:val="19"/>
          <w:szCs w:val="19"/>
          <w:lang w:val="sk-SK" w:bidi="ar-SA"/>
        </w:rPr>
        <w:t xml:space="preserve"> (najmä v časti 11. Materiálno-technické a priestorové zabezpečenie predprimárneho vzdelávania  a 12. Podmienky na zaistenie bezpečnosti a ochrany zdravia pri výchove a vzdelávaní)</w:t>
      </w:r>
      <w:r w:rsidRPr="00C8207B">
        <w:rPr>
          <w:rFonts w:ascii="Arial" w:eastAsiaTheme="minorHAnsi" w:hAnsi="Arial" w:cs="Arial"/>
          <w:color w:val="000000" w:themeColor="text1"/>
          <w:sz w:val="19"/>
          <w:szCs w:val="19"/>
          <w:lang w:val="sk-SK" w:bidi="ar-SA"/>
        </w:rPr>
        <w:t>,</w:t>
      </w:r>
    </w:p>
    <w:p w14:paraId="3C64ECBA" w14:textId="77777777"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zahŕňa analýzu potrieb navýšenia kapacít materskej školy.</w:t>
      </w:r>
    </w:p>
    <w:p w14:paraId="3A5FDD2B" w14:textId="77777777" w:rsidR="003A6C8E" w:rsidRPr="008005CD" w:rsidRDefault="003A6C8E" w:rsidP="00CB0519">
      <w:pPr>
        <w:numPr>
          <w:ilvl w:val="1"/>
          <w:numId w:val="4"/>
        </w:numPr>
        <w:spacing w:before="120" w:after="120" w:line="288" w:lineRule="auto"/>
        <w:ind w:left="709"/>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p>
    <w:p w14:paraId="0AB48986" w14:textId="77777777" w:rsidR="003A6C8E" w:rsidRPr="00287F64" w:rsidRDefault="003A6C8E" w:rsidP="00CB0519">
      <w:pPr>
        <w:spacing w:before="120" w:after="120" w:line="288" w:lineRule="auto"/>
        <w:ind w:left="709"/>
        <w:jc w:val="both"/>
        <w:rPr>
          <w:rFonts w:ascii="Arial" w:hAnsi="Arial" w:cs="Arial"/>
          <w:sz w:val="19"/>
          <w:szCs w:val="19"/>
        </w:rPr>
      </w:pPr>
      <w:r w:rsidRPr="00287F6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4B0C976C" w14:textId="55AF6AC1" w:rsidR="003A6C8E" w:rsidRPr="00287F64" w:rsidRDefault="00CD4BF7" w:rsidP="00EB4FE4">
      <w:pPr>
        <w:pStyle w:val="Odsekzoznamu"/>
        <w:numPr>
          <w:ilvl w:val="0"/>
          <w:numId w:val="16"/>
        </w:numPr>
        <w:spacing w:before="120" w:after="120" w:line="288" w:lineRule="auto"/>
        <w:ind w:left="1134"/>
        <w:jc w:val="both"/>
        <w:rPr>
          <w:rFonts w:ascii="Arial" w:hAnsi="Arial" w:cs="Arial"/>
          <w:sz w:val="19"/>
          <w:szCs w:val="19"/>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CB63C3">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sidR="001B2FAA">
        <w:rPr>
          <w:rFonts w:ascii="Arial" w:hAnsi="Arial" w:cs="Arial"/>
          <w:sz w:val="19"/>
          <w:szCs w:val="19"/>
        </w:rPr>
        <w:t>,</w:t>
      </w:r>
    </w:p>
    <w:p w14:paraId="3D19D77C" w14:textId="189944DC" w:rsidR="003A6C8E" w:rsidRPr="00287F64" w:rsidRDefault="003A6C8E" w:rsidP="00CB0519">
      <w:pPr>
        <w:pStyle w:val="Odsekzoznamu"/>
        <w:numPr>
          <w:ilvl w:val="0"/>
          <w:numId w:val="16"/>
        </w:numPr>
        <w:spacing w:before="120" w:after="120" w:line="288" w:lineRule="auto"/>
        <w:ind w:left="1134"/>
        <w:jc w:val="both"/>
        <w:rPr>
          <w:rFonts w:ascii="Arial" w:hAnsi="Arial" w:cs="Arial"/>
          <w:sz w:val="19"/>
          <w:szCs w:val="19"/>
        </w:rPr>
      </w:pPr>
      <w:r w:rsidRPr="00287F64">
        <w:rPr>
          <w:rFonts w:ascii="Arial" w:hAnsi="Arial" w:cs="Arial"/>
          <w:sz w:val="19"/>
          <w:szCs w:val="19"/>
        </w:rPr>
        <w:t>podpora, vrátane obnovy historických budov, je podmienená predložením energetického auditu, na základe ktorého hodnotiteľ overí:</w:t>
      </w:r>
    </w:p>
    <w:p w14:paraId="236C944E" w14:textId="77777777" w:rsidR="003A6C8E" w:rsidRPr="00E6676D" w:rsidRDefault="003A6C8E" w:rsidP="00CB0519">
      <w:pPr>
        <w:pStyle w:val="Odsekzoznamu"/>
        <w:numPr>
          <w:ilvl w:val="0"/>
          <w:numId w:val="5"/>
        </w:numPr>
        <w:spacing w:before="120" w:after="120" w:line="288" w:lineRule="auto"/>
        <w:ind w:left="1418" w:hanging="283"/>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výpočet plánovaného ročného objemu úspory PEZ na m2 celkovej podlahovej plochy,</w:t>
      </w:r>
    </w:p>
    <w:p w14:paraId="1782292A" w14:textId="77777777" w:rsidR="003A6C8E" w:rsidRPr="00E6676D" w:rsidRDefault="003A6C8E" w:rsidP="00CB0519">
      <w:pPr>
        <w:pStyle w:val="Odsekzoznamu"/>
        <w:numPr>
          <w:ilvl w:val="0"/>
          <w:numId w:val="5"/>
        </w:numPr>
        <w:spacing w:before="120" w:after="120" w:line="288" w:lineRule="auto"/>
        <w:ind w:left="1418" w:hanging="283"/>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technickú uskutočniteľnosť navrhovaných energetických opatrení,</w:t>
      </w:r>
    </w:p>
    <w:p w14:paraId="7771E5E7" w14:textId="0334611A" w:rsidR="003A6C8E" w:rsidRPr="00287F64" w:rsidRDefault="003A6C8E" w:rsidP="00CB0519">
      <w:pPr>
        <w:pStyle w:val="Odsekzoznamu"/>
        <w:numPr>
          <w:ilvl w:val="0"/>
          <w:numId w:val="17"/>
        </w:numPr>
        <w:spacing w:before="120" w:after="120" w:line="288" w:lineRule="auto"/>
        <w:ind w:left="1134"/>
        <w:jc w:val="both"/>
        <w:rPr>
          <w:rFonts w:ascii="Arial" w:hAnsi="Arial" w:cs="Arial"/>
          <w:sz w:val="19"/>
          <w:szCs w:val="19"/>
        </w:rPr>
      </w:pPr>
      <w:r w:rsidRPr="00287F64">
        <w:rPr>
          <w:rFonts w:ascii="Arial" w:hAnsi="Arial" w:cs="Arial"/>
          <w:sz w:val="19"/>
          <w:szCs w:val="19"/>
        </w:rPr>
        <w:t xml:space="preserve">projekty, v rámci ktorých je navrhované odpojenie od účinných systémov CZT alebo inštaláciou obnoviteľných zdrojov energie sa zvýšia emisie znečisťujúcich látok do ovzdušia v porovnaní so súčasným stavom v predmetnej lokalite </w:t>
      </w:r>
      <w:r>
        <w:rPr>
          <w:rFonts w:ascii="Arial" w:hAnsi="Arial" w:cs="Arial"/>
          <w:sz w:val="19"/>
          <w:szCs w:val="19"/>
        </w:rPr>
        <w:t>nemôžu byť</w:t>
      </w:r>
      <w:r w:rsidRPr="00287F64">
        <w:rPr>
          <w:rFonts w:ascii="Arial" w:hAnsi="Arial" w:cs="Arial"/>
          <w:sz w:val="19"/>
          <w:szCs w:val="19"/>
        </w:rPr>
        <w:t xml:space="preserve"> podporené.</w:t>
      </w:r>
    </w:p>
    <w:p w14:paraId="678DD137" w14:textId="77777777" w:rsidR="003A6C8E" w:rsidRPr="00A179DD" w:rsidRDefault="003A6C8E" w:rsidP="00CB0519">
      <w:pPr>
        <w:spacing w:before="120" w:after="120" w:line="288" w:lineRule="auto"/>
        <w:ind w:left="709"/>
        <w:jc w:val="both"/>
        <w:rPr>
          <w:rFonts w:ascii="Arial" w:hAnsi="Arial" w:cs="Arial"/>
          <w:sz w:val="19"/>
          <w:szCs w:val="19"/>
        </w:rPr>
      </w:pPr>
      <w:r w:rsidRPr="00287F64">
        <w:rPr>
          <w:rFonts w:ascii="Arial" w:hAnsi="Arial" w:cs="Arial"/>
          <w:sz w:val="19"/>
          <w:szCs w:val="19"/>
        </w:rPr>
        <w:t>Hodnotiteľ pr</w:t>
      </w:r>
      <w:r>
        <w:rPr>
          <w:rFonts w:ascii="Arial" w:hAnsi="Arial" w:cs="Arial"/>
          <w:sz w:val="19"/>
          <w:szCs w:val="19"/>
        </w:rPr>
        <w:t>e účely hodnotenia využíva pln</w:t>
      </w:r>
      <w:r w:rsidRPr="00287F64">
        <w:rPr>
          <w:rFonts w:ascii="Arial" w:hAnsi="Arial" w:cs="Arial"/>
          <w:sz w:val="19"/>
          <w:szCs w:val="19"/>
        </w:rPr>
        <w:t>é znenie princípov energetickej efektívnosti uvedené v IROP v časti 2.4.1.2. Hlavné zásady výberu operácií. V prípade, že v projekte nie sú navrhované aktivity zamerané na zvýšenie energetickej hospodárnosti budov materských škôl, hodnotiteľ uvedené nehodnotí.</w:t>
      </w:r>
    </w:p>
    <w:p w14:paraId="6341116D" w14:textId="02772130" w:rsidR="005F4EC3" w:rsidRDefault="005F4EC3"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946C86">
        <w:rPr>
          <w:rFonts w:ascii="Arial" w:hAnsi="Arial" w:cs="Arial"/>
          <w:color w:val="000000" w:themeColor="text1"/>
          <w:sz w:val="19"/>
          <w:szCs w:val="19"/>
        </w:rPr>
        <w:t>,</w:t>
      </w:r>
      <w:r w:rsidRPr="00C8207B">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w:t>
      </w:r>
      <w:r w:rsidR="00946C86">
        <w:rPr>
          <w:rFonts w:ascii="Arial" w:hAnsi="Arial" w:cs="Arial"/>
          <w:color w:val="000000" w:themeColor="text1"/>
          <w:sz w:val="19"/>
          <w:szCs w:val="19"/>
        </w:rPr>
        <w:t>ujúceho</w:t>
      </w:r>
      <w:r w:rsidRPr="00C8207B">
        <w:rPr>
          <w:rFonts w:ascii="Arial" w:hAnsi="Arial" w:cs="Arial"/>
          <w:color w:val="000000" w:themeColor="text1"/>
          <w:sz w:val="19"/>
          <w:szCs w:val="19"/>
        </w:rPr>
        <w:t xml:space="preserve"> kritéria, a to v prípade kladného ako aj negatívneho hodnotenia.</w:t>
      </w:r>
    </w:p>
    <w:p w14:paraId="0B7DD8FF" w14:textId="77777777" w:rsidR="00CB0519" w:rsidRDefault="00CB0519" w:rsidP="009B0748">
      <w:pPr>
        <w:spacing w:before="120" w:after="120" w:line="288" w:lineRule="auto"/>
        <w:jc w:val="both"/>
        <w:rPr>
          <w:rFonts w:ascii="Arial" w:hAnsi="Arial" w:cs="Arial"/>
          <w:color w:val="000000" w:themeColor="text1"/>
          <w:sz w:val="19"/>
          <w:szCs w:val="19"/>
        </w:rPr>
      </w:pPr>
    </w:p>
    <w:p w14:paraId="75FA6B1A" w14:textId="77777777" w:rsidR="00CB0519" w:rsidRDefault="00CB0519" w:rsidP="009B0748">
      <w:pPr>
        <w:spacing w:before="120" w:after="120" w:line="288" w:lineRule="auto"/>
        <w:jc w:val="both"/>
        <w:rPr>
          <w:rFonts w:ascii="Arial" w:hAnsi="Arial" w:cs="Arial"/>
          <w:color w:val="000000" w:themeColor="text1"/>
          <w:sz w:val="19"/>
          <w:szCs w:val="19"/>
        </w:rPr>
      </w:pPr>
    </w:p>
    <w:p w14:paraId="22EBCBAF" w14:textId="77777777" w:rsidR="00CB0519" w:rsidRDefault="00CB0519" w:rsidP="009B0748">
      <w:pPr>
        <w:spacing w:before="120" w:after="120" w:line="288" w:lineRule="auto"/>
        <w:jc w:val="both"/>
        <w:rPr>
          <w:rFonts w:ascii="Arial" w:hAnsi="Arial" w:cs="Arial"/>
          <w:color w:val="000000" w:themeColor="text1"/>
          <w:sz w:val="19"/>
          <w:szCs w:val="19"/>
        </w:rPr>
      </w:pPr>
    </w:p>
    <w:p w14:paraId="4AF1BDE2" w14:textId="77777777" w:rsidR="00CB0519" w:rsidRPr="00C8207B" w:rsidRDefault="00CB0519" w:rsidP="009B0748">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2"/>
        <w:gridCol w:w="2380"/>
        <w:gridCol w:w="4646"/>
        <w:gridCol w:w="1396"/>
        <w:gridCol w:w="1557"/>
        <w:gridCol w:w="4545"/>
      </w:tblGrid>
      <w:tr w:rsidR="00C32A36" w:rsidRPr="00C8207B" w14:paraId="1D6C5858" w14:textId="77777777" w:rsidTr="008A53D5">
        <w:trPr>
          <w:trHeight w:val="548"/>
          <w:tblHeader/>
        </w:trPr>
        <w:tc>
          <w:tcPr>
            <w:tcW w:w="6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1DC523"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420AA74"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437FCB5"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67A0D"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EE53DCF"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B80F60D"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A2531D" w:rsidRPr="00C8207B" w14:paraId="551C0CB4" w14:textId="77777777" w:rsidTr="008A53D5">
        <w:trPr>
          <w:trHeight w:val="385"/>
        </w:trPr>
        <w:tc>
          <w:tcPr>
            <w:tcW w:w="605" w:type="dxa"/>
            <w:vMerge w:val="restart"/>
            <w:tcBorders>
              <w:top w:val="single" w:sz="4" w:space="0" w:color="auto"/>
              <w:left w:val="single" w:sz="4" w:space="0" w:color="auto"/>
              <w:bottom w:val="single" w:sz="4" w:space="0" w:color="auto"/>
              <w:right w:val="single" w:sz="4" w:space="0" w:color="auto"/>
            </w:tcBorders>
            <w:vAlign w:val="center"/>
            <w:hideMark/>
          </w:tcPr>
          <w:p w14:paraId="4706C76B" w14:textId="73A7BF30"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1.2</w:t>
            </w:r>
          </w:p>
        </w:tc>
        <w:tc>
          <w:tcPr>
            <w:tcW w:w="2421" w:type="dxa"/>
            <w:vMerge w:val="restart"/>
            <w:tcBorders>
              <w:top w:val="single" w:sz="4" w:space="0" w:color="auto"/>
              <w:left w:val="single" w:sz="4" w:space="0" w:color="auto"/>
              <w:bottom w:val="single" w:sz="4" w:space="0" w:color="auto"/>
              <w:right w:val="single" w:sz="4" w:space="0" w:color="auto"/>
            </w:tcBorders>
            <w:vAlign w:val="center"/>
            <w:hideMark/>
          </w:tcPr>
          <w:p w14:paraId="6A1D2F0E" w14:textId="77777777" w:rsidR="00A2531D" w:rsidRPr="00C8207B" w:rsidRDefault="00A2531D" w:rsidP="00A2531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Súlad projektu s Regionálnou integrovanou územnou stratégiou</w:t>
            </w:r>
          </w:p>
        </w:tc>
        <w:tc>
          <w:tcPr>
            <w:tcW w:w="4751" w:type="dxa"/>
            <w:vMerge w:val="restart"/>
            <w:tcBorders>
              <w:top w:val="single" w:sz="4" w:space="0" w:color="auto"/>
              <w:left w:val="single" w:sz="4" w:space="0" w:color="auto"/>
              <w:bottom w:val="single" w:sz="4" w:space="0" w:color="auto"/>
              <w:right w:val="single" w:sz="4" w:space="0" w:color="auto"/>
            </w:tcBorders>
            <w:vAlign w:val="center"/>
            <w:hideMark/>
          </w:tcPr>
          <w:p w14:paraId="7CA32E75" w14:textId="57BF1090" w:rsidR="00A2531D" w:rsidRPr="00C8207B" w:rsidRDefault="00A2531D" w:rsidP="00CB0519">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Posudzuje sa súlad s vypracovanou </w:t>
            </w:r>
            <w:r w:rsidRPr="00C8207B">
              <w:rPr>
                <w:rFonts w:ascii="Arial" w:eastAsia="Helvetica" w:hAnsi="Arial" w:cs="Arial"/>
                <w:color w:val="000000" w:themeColor="text1"/>
                <w:sz w:val="19"/>
                <w:szCs w:val="19"/>
              </w:rPr>
              <w:t>Regionálnou integrovanou územnou stratégiou/Integrovanou územnou stratégiou UMR.</w:t>
            </w:r>
          </w:p>
        </w:tc>
        <w:tc>
          <w:tcPr>
            <w:tcW w:w="1407" w:type="dxa"/>
            <w:vMerge w:val="restart"/>
            <w:tcBorders>
              <w:top w:val="single" w:sz="4" w:space="0" w:color="auto"/>
              <w:left w:val="single" w:sz="4" w:space="0" w:color="auto"/>
              <w:bottom w:val="single" w:sz="4" w:space="0" w:color="auto"/>
              <w:right w:val="single" w:sz="4" w:space="0" w:color="auto"/>
            </w:tcBorders>
            <w:vAlign w:val="center"/>
            <w:hideMark/>
          </w:tcPr>
          <w:p w14:paraId="1B3A40CF" w14:textId="7A45A719"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8" w:type="dxa"/>
            <w:tcBorders>
              <w:top w:val="single" w:sz="4" w:space="0" w:color="auto"/>
              <w:left w:val="single" w:sz="4" w:space="0" w:color="auto"/>
              <w:bottom w:val="single" w:sz="4" w:space="0" w:color="auto"/>
              <w:right w:val="single" w:sz="4" w:space="0" w:color="auto"/>
            </w:tcBorders>
            <w:vAlign w:val="center"/>
            <w:hideMark/>
          </w:tcPr>
          <w:p w14:paraId="24D4F3E2" w14:textId="735F9A3B"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áno</w:t>
            </w:r>
          </w:p>
        </w:tc>
        <w:tc>
          <w:tcPr>
            <w:tcW w:w="4646" w:type="dxa"/>
            <w:tcBorders>
              <w:top w:val="single" w:sz="4" w:space="0" w:color="auto"/>
              <w:left w:val="single" w:sz="4" w:space="0" w:color="auto"/>
              <w:bottom w:val="single" w:sz="4" w:space="0" w:color="auto"/>
              <w:right w:val="single" w:sz="4" w:space="0" w:color="auto"/>
            </w:tcBorders>
            <w:vAlign w:val="center"/>
            <w:hideMark/>
          </w:tcPr>
          <w:p w14:paraId="189CDECD" w14:textId="3F1F76CA"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je v súlade s Regionálnou integrovanou územnou stratégiou/Integrovanou územnou stratégiou UMR.</w:t>
            </w:r>
          </w:p>
        </w:tc>
      </w:tr>
      <w:tr w:rsidR="00A2531D" w:rsidRPr="00C8207B" w14:paraId="5CFE5AB9" w14:textId="77777777" w:rsidTr="008A53D5">
        <w:trPr>
          <w:trHeight w:val="447"/>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30203201" w14:textId="77777777" w:rsidR="00A2531D" w:rsidRPr="00C8207B" w:rsidRDefault="00A2531D" w:rsidP="00A2531D">
            <w:pPr>
              <w:spacing w:line="288" w:lineRule="auto"/>
              <w:jc w:val="center"/>
              <w:rPr>
                <w:rFonts w:ascii="Arial" w:hAnsi="Arial" w:cs="Arial"/>
                <w:color w:val="000000" w:themeColor="text1"/>
                <w:sz w:val="19"/>
                <w:szCs w:val="19"/>
              </w:rPr>
            </w:pPr>
          </w:p>
        </w:tc>
        <w:tc>
          <w:tcPr>
            <w:tcW w:w="2421" w:type="dxa"/>
            <w:vMerge/>
            <w:tcBorders>
              <w:top w:val="single" w:sz="4" w:space="0" w:color="auto"/>
              <w:left w:val="single" w:sz="4" w:space="0" w:color="auto"/>
              <w:bottom w:val="single" w:sz="4" w:space="0" w:color="auto"/>
              <w:right w:val="single" w:sz="4" w:space="0" w:color="auto"/>
            </w:tcBorders>
            <w:vAlign w:val="center"/>
            <w:hideMark/>
          </w:tcPr>
          <w:p w14:paraId="5E2B1752" w14:textId="77777777" w:rsidR="00A2531D" w:rsidRPr="00C8207B" w:rsidRDefault="00A2531D" w:rsidP="00A2531D">
            <w:pPr>
              <w:spacing w:line="288" w:lineRule="auto"/>
              <w:rPr>
                <w:rFonts w:ascii="Arial" w:eastAsia="Helvetica" w:hAnsi="Arial" w:cs="Arial"/>
                <w:color w:val="000000" w:themeColor="text1"/>
                <w:sz w:val="19"/>
                <w:szCs w:val="19"/>
              </w:rPr>
            </w:pPr>
          </w:p>
        </w:tc>
        <w:tc>
          <w:tcPr>
            <w:tcW w:w="4751" w:type="dxa"/>
            <w:vMerge/>
            <w:tcBorders>
              <w:top w:val="single" w:sz="4" w:space="0" w:color="auto"/>
              <w:left w:val="single" w:sz="4" w:space="0" w:color="auto"/>
              <w:bottom w:val="single" w:sz="4" w:space="0" w:color="auto"/>
              <w:right w:val="single" w:sz="4" w:space="0" w:color="auto"/>
            </w:tcBorders>
            <w:vAlign w:val="center"/>
            <w:hideMark/>
          </w:tcPr>
          <w:p w14:paraId="362A7F27" w14:textId="77777777" w:rsidR="00A2531D" w:rsidRPr="00C8207B" w:rsidRDefault="00A2531D" w:rsidP="00A2531D">
            <w:pPr>
              <w:spacing w:line="288" w:lineRule="auto"/>
              <w:rPr>
                <w:rFonts w:ascii="Arial" w:hAnsi="Arial" w:cs="Arial"/>
                <w:color w:val="000000" w:themeColor="text1"/>
                <w:sz w:val="19"/>
                <w:szCs w:val="19"/>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14:paraId="175CD742" w14:textId="77777777" w:rsidR="00A2531D" w:rsidRPr="00C8207B" w:rsidRDefault="00A2531D" w:rsidP="00A2531D">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5FBABB84" w14:textId="33C0EA2A"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nie</w:t>
            </w:r>
          </w:p>
        </w:tc>
        <w:tc>
          <w:tcPr>
            <w:tcW w:w="4646" w:type="dxa"/>
            <w:tcBorders>
              <w:top w:val="single" w:sz="4" w:space="0" w:color="auto"/>
              <w:left w:val="single" w:sz="4" w:space="0" w:color="auto"/>
              <w:bottom w:val="single" w:sz="4" w:space="0" w:color="auto"/>
              <w:right w:val="single" w:sz="4" w:space="0" w:color="auto"/>
            </w:tcBorders>
            <w:vAlign w:val="center"/>
            <w:hideMark/>
          </w:tcPr>
          <w:p w14:paraId="19B8AE2B" w14:textId="6D861E35"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nie je v súlade s Regionálnou integrovanou územnou stratégiou/Integrovanou územnou stratégiou UMR.</w:t>
            </w:r>
          </w:p>
        </w:tc>
      </w:tr>
    </w:tbl>
    <w:p w14:paraId="79E3846C" w14:textId="6BD24005" w:rsidR="009A7877" w:rsidRPr="00C8207B" w:rsidRDefault="009A7877" w:rsidP="001C3114">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 xml:space="preserve">Hodnotiteľ posudzuje najmä informácie uvedené v častiach ŽoNFP: 5. Identifikácia projektu, 7. Popis projektu, </w:t>
      </w:r>
      <w:r w:rsidR="002378A3" w:rsidRPr="00C8207B">
        <w:rPr>
          <w:rFonts w:ascii="Arial" w:hAnsi="Arial" w:cs="Arial"/>
          <w:color w:val="000000" w:themeColor="text1"/>
          <w:sz w:val="19"/>
          <w:szCs w:val="19"/>
          <w:lang w:val="sk-SK"/>
        </w:rPr>
        <w:t>10.1 Aktivity projektu a očakávané merateľné ukazovatele</w:t>
      </w:r>
      <w:r w:rsidRPr="00C8207B">
        <w:rPr>
          <w:rFonts w:ascii="Arial" w:hAnsi="Arial" w:cs="Arial"/>
          <w:color w:val="000000" w:themeColor="text1"/>
          <w:sz w:val="19"/>
          <w:szCs w:val="19"/>
          <w:lang w:val="sk-SK"/>
        </w:rPr>
        <w:t>.</w:t>
      </w:r>
    </w:p>
    <w:p w14:paraId="17D407CF" w14:textId="2DED469A" w:rsidR="004208C1" w:rsidRPr="003A004E" w:rsidRDefault="009A787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(áno/nie), či je správne a dostatočne deklarovaný súlad žiadosti o NFP s </w:t>
      </w:r>
      <w:r w:rsidR="00D12AB8" w:rsidRPr="00C8207B">
        <w:rPr>
          <w:rFonts w:ascii="Arial" w:hAnsi="Arial" w:cs="Arial"/>
          <w:color w:val="000000" w:themeColor="text1"/>
          <w:sz w:val="19"/>
          <w:szCs w:val="19"/>
        </w:rPr>
        <w:t xml:space="preserve">vypracovanou Regionálnou integrovanou územnou stratégiou/Integrovanou územnou stratégiou UMR. </w:t>
      </w:r>
      <w:r w:rsidR="00CA3E6E" w:rsidRPr="00C8207B">
        <w:rPr>
          <w:rFonts w:ascii="Arial" w:hAnsi="Arial" w:cs="Arial"/>
          <w:color w:val="000000" w:themeColor="text1"/>
          <w:sz w:val="19"/>
          <w:szCs w:val="19"/>
        </w:rPr>
        <w:t>Hodnotiteľ posúdi, č</w:t>
      </w:r>
      <w:r w:rsidRPr="00C8207B">
        <w:rPr>
          <w:rFonts w:ascii="Arial" w:hAnsi="Arial" w:cs="Arial"/>
          <w:color w:val="000000" w:themeColor="text1"/>
          <w:sz w:val="19"/>
          <w:szCs w:val="19"/>
        </w:rPr>
        <w:t>i deklarovaný príspevok vyplýva z realizácie</w:t>
      </w:r>
      <w:r w:rsidR="0026608A" w:rsidRPr="00C8207B">
        <w:rPr>
          <w:rFonts w:ascii="Arial" w:hAnsi="Arial" w:cs="Arial"/>
          <w:color w:val="000000" w:themeColor="text1"/>
          <w:sz w:val="19"/>
          <w:szCs w:val="19"/>
        </w:rPr>
        <w:t xml:space="preserve"> konkrétnych aktivít projektu pričom posudzuje najmä tematický súlad príslušných strategických častí Regionálnej integrovanej územnej stratégie/Integrovanej územnej stratégie UMR s cieľmi a výsledkami hodnoteného </w:t>
      </w:r>
      <w:r w:rsidR="0026608A" w:rsidRPr="003A004E">
        <w:rPr>
          <w:rFonts w:ascii="Arial" w:hAnsi="Arial" w:cs="Arial"/>
          <w:color w:val="000000" w:themeColor="text1"/>
          <w:sz w:val="19"/>
          <w:szCs w:val="19"/>
        </w:rPr>
        <w:t>projektu</w:t>
      </w:r>
      <w:r w:rsidR="004208C1" w:rsidRPr="003A004E">
        <w:rPr>
          <w:rFonts w:ascii="Arial" w:hAnsi="Arial" w:cs="Arial"/>
          <w:color w:val="000000" w:themeColor="text1"/>
          <w:sz w:val="19"/>
          <w:szCs w:val="19"/>
        </w:rPr>
        <w:t xml:space="preserve">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4D548279" w14:textId="4775DB0C" w:rsidR="007C13C3" w:rsidRDefault="009A787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106511" w:rsidRPr="00C8207B">
        <w:rPr>
          <w:rFonts w:ascii="Arial" w:hAnsi="Arial" w:cs="Arial"/>
          <w:color w:val="000000" w:themeColor="text1"/>
          <w:sz w:val="19"/>
          <w:szCs w:val="19"/>
        </w:rPr>
        <w:t>vylučujúceho</w:t>
      </w:r>
      <w:r w:rsidRPr="00C8207B">
        <w:rPr>
          <w:rFonts w:ascii="Arial" w:hAnsi="Arial" w:cs="Arial"/>
          <w:color w:val="000000" w:themeColor="text1"/>
          <w:sz w:val="19"/>
          <w:szCs w:val="19"/>
        </w:rPr>
        <w:t xml:space="preserve"> kritéria, a to v prípade kladného ako </w:t>
      </w:r>
      <w:r w:rsidR="00AE7138">
        <w:rPr>
          <w:rFonts w:ascii="Arial" w:hAnsi="Arial" w:cs="Arial"/>
          <w:color w:val="000000" w:themeColor="text1"/>
          <w:sz w:val="19"/>
          <w:szCs w:val="19"/>
        </w:rPr>
        <w:t>aj</w:t>
      </w:r>
      <w:r w:rsidRPr="00C8207B">
        <w:rPr>
          <w:rFonts w:ascii="Arial" w:hAnsi="Arial" w:cs="Arial"/>
          <w:color w:val="000000" w:themeColor="text1"/>
          <w:sz w:val="19"/>
          <w:szCs w:val="19"/>
        </w:rPr>
        <w:t xml:space="preserve"> negatívneho hodnotenia. </w:t>
      </w:r>
    </w:p>
    <w:p w14:paraId="0FAB74E6" w14:textId="77777777" w:rsidR="00CB0519" w:rsidRDefault="00CB0519" w:rsidP="009B0748">
      <w:pPr>
        <w:spacing w:before="120" w:after="120" w:line="288" w:lineRule="auto"/>
        <w:jc w:val="both"/>
        <w:rPr>
          <w:rFonts w:ascii="Arial" w:hAnsi="Arial" w:cs="Arial"/>
          <w:color w:val="000000" w:themeColor="text1"/>
          <w:sz w:val="19"/>
          <w:szCs w:val="19"/>
        </w:rPr>
      </w:pPr>
    </w:p>
    <w:p w14:paraId="3FB05733" w14:textId="77777777" w:rsidR="00CB0519" w:rsidRDefault="00CB0519" w:rsidP="009B0748">
      <w:pPr>
        <w:spacing w:before="120" w:after="120" w:line="288" w:lineRule="auto"/>
        <w:jc w:val="both"/>
        <w:rPr>
          <w:rFonts w:ascii="Arial" w:hAnsi="Arial" w:cs="Arial"/>
          <w:color w:val="000000" w:themeColor="text1"/>
          <w:sz w:val="19"/>
          <w:szCs w:val="19"/>
        </w:rPr>
      </w:pPr>
    </w:p>
    <w:p w14:paraId="6B0E097B" w14:textId="77777777" w:rsidR="00CB0519" w:rsidRDefault="00CB0519" w:rsidP="009B0748">
      <w:pPr>
        <w:spacing w:before="120" w:after="120" w:line="288" w:lineRule="auto"/>
        <w:jc w:val="both"/>
        <w:rPr>
          <w:rFonts w:ascii="Arial" w:hAnsi="Arial" w:cs="Arial"/>
          <w:color w:val="000000" w:themeColor="text1"/>
          <w:sz w:val="19"/>
          <w:szCs w:val="19"/>
        </w:rPr>
      </w:pPr>
    </w:p>
    <w:p w14:paraId="148E983E" w14:textId="77777777" w:rsidR="00CB0519" w:rsidRDefault="00CB0519" w:rsidP="009B0748">
      <w:pPr>
        <w:spacing w:before="120" w:after="120" w:line="288" w:lineRule="auto"/>
        <w:jc w:val="both"/>
        <w:rPr>
          <w:rFonts w:ascii="Arial" w:hAnsi="Arial" w:cs="Arial"/>
          <w:color w:val="000000" w:themeColor="text1"/>
          <w:sz w:val="19"/>
          <w:szCs w:val="19"/>
        </w:rPr>
      </w:pPr>
    </w:p>
    <w:p w14:paraId="3D732D02" w14:textId="77777777" w:rsidR="00CB0519" w:rsidRDefault="00CB0519" w:rsidP="009B0748">
      <w:pPr>
        <w:spacing w:before="120" w:after="120" w:line="288" w:lineRule="auto"/>
        <w:jc w:val="both"/>
        <w:rPr>
          <w:rFonts w:ascii="Arial" w:hAnsi="Arial" w:cs="Arial"/>
          <w:color w:val="000000" w:themeColor="text1"/>
          <w:sz w:val="19"/>
          <w:szCs w:val="19"/>
        </w:rPr>
      </w:pPr>
    </w:p>
    <w:p w14:paraId="06927F32" w14:textId="77777777" w:rsidR="00CB0519" w:rsidRDefault="00CB0519" w:rsidP="009B0748">
      <w:pPr>
        <w:spacing w:before="120" w:after="120" w:line="288" w:lineRule="auto"/>
        <w:jc w:val="both"/>
        <w:rPr>
          <w:rFonts w:ascii="Arial" w:hAnsi="Arial" w:cs="Arial"/>
          <w:color w:val="000000" w:themeColor="text1"/>
          <w:sz w:val="19"/>
          <w:szCs w:val="19"/>
        </w:rPr>
      </w:pPr>
    </w:p>
    <w:p w14:paraId="3D264FFF" w14:textId="77777777" w:rsidR="00CB0519" w:rsidRDefault="00CB0519" w:rsidP="009B0748">
      <w:pPr>
        <w:spacing w:before="120" w:after="120" w:line="288" w:lineRule="auto"/>
        <w:jc w:val="both"/>
        <w:rPr>
          <w:rFonts w:ascii="Arial" w:hAnsi="Arial" w:cs="Arial"/>
          <w:color w:val="000000" w:themeColor="text1"/>
          <w:sz w:val="19"/>
          <w:szCs w:val="19"/>
        </w:rPr>
      </w:pPr>
    </w:p>
    <w:p w14:paraId="01D7B146" w14:textId="77777777" w:rsidR="00CB0519" w:rsidRDefault="00CB0519" w:rsidP="009B0748">
      <w:pPr>
        <w:spacing w:before="120" w:after="120" w:line="288" w:lineRule="auto"/>
        <w:jc w:val="both"/>
        <w:rPr>
          <w:rFonts w:ascii="Arial" w:hAnsi="Arial" w:cs="Arial"/>
          <w:color w:val="000000" w:themeColor="text1"/>
          <w:sz w:val="19"/>
          <w:szCs w:val="19"/>
        </w:rPr>
      </w:pPr>
    </w:p>
    <w:p w14:paraId="4AB8706B" w14:textId="77777777" w:rsidR="00CB0519" w:rsidRDefault="00CB0519" w:rsidP="009B0748">
      <w:pPr>
        <w:spacing w:before="120" w:after="120" w:line="288" w:lineRule="auto"/>
        <w:jc w:val="both"/>
        <w:rPr>
          <w:rFonts w:ascii="Arial" w:hAnsi="Arial" w:cs="Arial"/>
          <w:color w:val="000000" w:themeColor="text1"/>
          <w:sz w:val="19"/>
          <w:szCs w:val="19"/>
        </w:rPr>
      </w:pPr>
    </w:p>
    <w:p w14:paraId="20BD963C" w14:textId="77777777" w:rsidR="00CB0519" w:rsidRPr="00C8207B" w:rsidRDefault="00CB0519" w:rsidP="009B0748">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6"/>
        <w:gridCol w:w="4634"/>
        <w:gridCol w:w="1399"/>
        <w:gridCol w:w="1558"/>
        <w:gridCol w:w="4546"/>
      </w:tblGrid>
      <w:tr w:rsidR="00C32A36" w:rsidRPr="00C8207B" w14:paraId="33889D27" w14:textId="77777777" w:rsidTr="00A5321E">
        <w:trPr>
          <w:trHeight w:val="458"/>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2A7B25"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30AFE"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8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896FDD"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9556F7"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3607F1"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73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DB6399"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A2531D" w:rsidRPr="00C8207B" w14:paraId="35947A3E" w14:textId="77777777" w:rsidTr="00A00FFE">
        <w:trPr>
          <w:trHeight w:val="195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8A41CAD" w14:textId="773BEF81"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1.3</w:t>
            </w:r>
          </w:p>
        </w:tc>
        <w:tc>
          <w:tcPr>
            <w:tcW w:w="2457" w:type="dxa"/>
            <w:vMerge w:val="restart"/>
            <w:tcBorders>
              <w:top w:val="single" w:sz="4" w:space="0" w:color="auto"/>
              <w:left w:val="single" w:sz="4" w:space="0" w:color="auto"/>
              <w:bottom w:val="single" w:sz="4" w:space="0" w:color="auto"/>
              <w:right w:val="single" w:sz="4" w:space="0" w:color="auto"/>
            </w:tcBorders>
            <w:vAlign w:val="center"/>
            <w:hideMark/>
          </w:tcPr>
          <w:p w14:paraId="1AECD59E" w14:textId="77777777" w:rsidR="00A2531D" w:rsidRPr="00C8207B" w:rsidRDefault="00A2531D" w:rsidP="00A2531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Súlad projektu s legislatívou SR</w:t>
            </w:r>
          </w:p>
        </w:tc>
        <w:tc>
          <w:tcPr>
            <w:tcW w:w="4842" w:type="dxa"/>
            <w:vMerge w:val="restart"/>
            <w:tcBorders>
              <w:top w:val="single" w:sz="4" w:space="0" w:color="auto"/>
              <w:left w:val="single" w:sz="4" w:space="0" w:color="auto"/>
              <w:bottom w:val="single" w:sz="4" w:space="0" w:color="auto"/>
              <w:right w:val="single" w:sz="4" w:space="0" w:color="auto"/>
            </w:tcBorders>
            <w:vAlign w:val="center"/>
            <w:hideMark/>
          </w:tcPr>
          <w:p w14:paraId="1E82A21E" w14:textId="77777777" w:rsidR="00A2531D" w:rsidRPr="00C8207B" w:rsidRDefault="00A2531D" w:rsidP="00CB0519">
            <w:pPr>
              <w:autoSpaceDE w:val="0"/>
              <w:autoSpaceDN w:val="0"/>
              <w:adjustRightInd w:val="0"/>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Posudzuje sa súlad projektu </w:t>
            </w:r>
            <w:r w:rsidRPr="00C8207B">
              <w:rPr>
                <w:rFonts w:ascii="Arial" w:eastAsia="Helvetica" w:hAnsi="Arial" w:cs="Arial"/>
                <w:color w:val="000000" w:themeColor="text1"/>
                <w:sz w:val="19"/>
                <w:szCs w:val="19"/>
              </w:rPr>
              <w:t>so zákonom č. 245/2008 Z. z. o výchove a vzdelávaní (školský zákon)</w:t>
            </w:r>
            <w:r w:rsidRPr="00C8207B">
              <w:rPr>
                <w:rFonts w:ascii="Arial" w:hAnsi="Arial" w:cs="Arial"/>
                <w:color w:val="000000" w:themeColor="text1"/>
                <w:sz w:val="19"/>
                <w:szCs w:val="19"/>
              </w:rPr>
              <w:t xml:space="preserve"> a či sa projekt realizuje v škole a školskom zariadení, zaradených do siete škôl, školských zariadení v súlade so zákonom č. 596/2003 Z. z. o štátnej správe v školstve a školskej samospráve v platnom znení.</w:t>
            </w:r>
          </w:p>
          <w:p w14:paraId="14921A8A" w14:textId="77777777" w:rsidR="00A2531D" w:rsidRPr="00C8207B" w:rsidRDefault="00A2531D" w:rsidP="00CB0519">
            <w:pPr>
              <w:autoSpaceDE w:val="0"/>
              <w:autoSpaceDN w:val="0"/>
              <w:adjustRightInd w:val="0"/>
              <w:spacing w:line="288" w:lineRule="auto"/>
              <w:jc w:val="both"/>
              <w:rPr>
                <w:rFonts w:ascii="Arial" w:hAnsi="Arial" w:cs="Arial"/>
                <w:color w:val="000000" w:themeColor="text1"/>
                <w:sz w:val="19"/>
                <w:szCs w:val="19"/>
              </w:rPr>
            </w:pPr>
          </w:p>
          <w:p w14:paraId="0ACBCDCB" w14:textId="462704EE" w:rsidR="00A2531D" w:rsidRPr="00C8207B" w:rsidRDefault="00A2531D" w:rsidP="00CB0519">
            <w:pPr>
              <w:spacing w:line="288" w:lineRule="auto"/>
              <w:jc w:val="both"/>
              <w:rPr>
                <w:rFonts w:ascii="Arial" w:hAnsi="Arial" w:cs="Arial"/>
                <w:color w:val="000000" w:themeColor="text1"/>
                <w:sz w:val="19"/>
                <w:szCs w:val="19"/>
              </w:rPr>
            </w:pPr>
            <w:r w:rsidRPr="00C8207B">
              <w:rPr>
                <w:rFonts w:ascii="Arial" w:hAnsi="Arial" w:cs="Arial"/>
                <w:i/>
                <w:color w:val="000000" w:themeColor="text1"/>
                <w:sz w:val="19"/>
                <w:szCs w:val="19"/>
              </w:rPr>
              <w:t>Pozn.: V prípade zriaďovania nových materských škôl sa vo vzťahu k splneniu podmienky realizácie projektu v škole a školskom zariadení zaradených do siete škôl, školských zariadení (v súlade so zákonom č. 596/2003 Z. z. o štátnej správe v školstve a školskej samospráve v platnom znení) považuje za splnené v prípade predloženia žiadosti o zaradenie materskej školy do siete škôl a školských zariadení v zmysle zákona č. 596/2003 Z.z. ako povinnej prílohy ŽoNFP.</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7A28B7C" w14:textId="30FA81E4"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1CDEA5D" w14:textId="77777777"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áno</w:t>
            </w:r>
          </w:p>
        </w:tc>
        <w:tc>
          <w:tcPr>
            <w:tcW w:w="4733" w:type="dxa"/>
            <w:tcBorders>
              <w:top w:val="single" w:sz="4" w:space="0" w:color="auto"/>
              <w:left w:val="single" w:sz="4" w:space="0" w:color="auto"/>
              <w:bottom w:val="single" w:sz="4" w:space="0" w:color="auto"/>
              <w:right w:val="single" w:sz="4" w:space="0" w:color="auto"/>
            </w:tcBorders>
            <w:vAlign w:val="center"/>
            <w:hideMark/>
          </w:tcPr>
          <w:p w14:paraId="13A4D538" w14:textId="77777777"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je v súlade s príslušnou legislatívou SR.</w:t>
            </w:r>
          </w:p>
        </w:tc>
      </w:tr>
      <w:tr w:rsidR="00A2531D" w:rsidRPr="00C8207B" w14:paraId="30DD0A60" w14:textId="77777777" w:rsidTr="00A0584B">
        <w:trPr>
          <w:trHeight w:val="841"/>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1C227F82" w14:textId="77777777" w:rsidR="00A2531D" w:rsidRPr="00C8207B" w:rsidRDefault="00A2531D" w:rsidP="00A2531D">
            <w:pPr>
              <w:spacing w:line="288" w:lineRule="auto"/>
              <w:jc w:val="center"/>
              <w:rPr>
                <w:rFonts w:ascii="Arial" w:hAnsi="Arial" w:cs="Arial"/>
                <w:color w:val="000000" w:themeColor="text1"/>
                <w:sz w:val="19"/>
                <w:szCs w:val="19"/>
              </w:rPr>
            </w:pPr>
          </w:p>
        </w:tc>
        <w:tc>
          <w:tcPr>
            <w:tcW w:w="2457" w:type="dxa"/>
            <w:vMerge/>
            <w:tcBorders>
              <w:top w:val="single" w:sz="4" w:space="0" w:color="auto"/>
              <w:left w:val="single" w:sz="4" w:space="0" w:color="auto"/>
              <w:bottom w:val="single" w:sz="4" w:space="0" w:color="auto"/>
              <w:right w:val="single" w:sz="4" w:space="0" w:color="auto"/>
            </w:tcBorders>
            <w:vAlign w:val="center"/>
            <w:hideMark/>
          </w:tcPr>
          <w:p w14:paraId="72824FAD" w14:textId="77777777" w:rsidR="00A2531D" w:rsidRPr="00C8207B" w:rsidRDefault="00A2531D" w:rsidP="00A2531D">
            <w:pPr>
              <w:spacing w:line="288" w:lineRule="auto"/>
              <w:rPr>
                <w:rFonts w:ascii="Arial" w:eastAsia="Helvetica" w:hAnsi="Arial" w:cs="Arial"/>
                <w:color w:val="000000" w:themeColor="text1"/>
                <w:sz w:val="19"/>
                <w:szCs w:val="19"/>
              </w:rPr>
            </w:pPr>
          </w:p>
        </w:tc>
        <w:tc>
          <w:tcPr>
            <w:tcW w:w="4842" w:type="dxa"/>
            <w:vMerge/>
            <w:tcBorders>
              <w:top w:val="single" w:sz="4" w:space="0" w:color="auto"/>
              <w:left w:val="single" w:sz="4" w:space="0" w:color="auto"/>
              <w:bottom w:val="single" w:sz="4" w:space="0" w:color="auto"/>
              <w:right w:val="single" w:sz="4" w:space="0" w:color="auto"/>
            </w:tcBorders>
            <w:vAlign w:val="center"/>
            <w:hideMark/>
          </w:tcPr>
          <w:p w14:paraId="0C379B8F" w14:textId="77777777" w:rsidR="00A2531D" w:rsidRPr="00C8207B" w:rsidRDefault="00A2531D" w:rsidP="00A2531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C576C3B" w14:textId="77777777" w:rsidR="00A2531D" w:rsidRPr="00C8207B" w:rsidRDefault="00A2531D" w:rsidP="00A2531D">
            <w:pPr>
              <w:spacing w:line="288" w:lineRule="auto"/>
              <w:jc w:val="center"/>
              <w:rPr>
                <w:rFonts w:ascii="Arial" w:hAnsi="Arial" w:cs="Arial"/>
                <w:color w:val="000000" w:themeColor="text1"/>
                <w:sz w:val="19"/>
                <w:szCs w:val="19"/>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0DFDE83" w14:textId="77777777"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nie</w:t>
            </w:r>
          </w:p>
        </w:tc>
        <w:tc>
          <w:tcPr>
            <w:tcW w:w="4733" w:type="dxa"/>
            <w:tcBorders>
              <w:top w:val="single" w:sz="4" w:space="0" w:color="auto"/>
              <w:left w:val="single" w:sz="4" w:space="0" w:color="auto"/>
              <w:bottom w:val="single" w:sz="4" w:space="0" w:color="auto"/>
              <w:right w:val="single" w:sz="4" w:space="0" w:color="auto"/>
            </w:tcBorders>
            <w:vAlign w:val="center"/>
            <w:hideMark/>
          </w:tcPr>
          <w:p w14:paraId="37682194" w14:textId="77777777"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nie je v súlade s príslušnou legislatívou SR.</w:t>
            </w:r>
          </w:p>
        </w:tc>
      </w:tr>
    </w:tbl>
    <w:p w14:paraId="233A46A9" w14:textId="7D2C5B38" w:rsidR="008D64DE" w:rsidRPr="00C8207B" w:rsidRDefault="008D64DE"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7. Popis projektu, </w:t>
      </w:r>
      <w:r w:rsidR="00580B19" w:rsidRPr="00C8207B">
        <w:rPr>
          <w:rFonts w:ascii="Arial" w:hAnsi="Arial" w:cs="Arial"/>
          <w:color w:val="000000" w:themeColor="text1"/>
          <w:sz w:val="19"/>
          <w:szCs w:val="19"/>
        </w:rPr>
        <w:t>príloha</w:t>
      </w:r>
      <w:r w:rsidR="00160F98" w:rsidRPr="00C8207B">
        <w:rPr>
          <w:rFonts w:ascii="Arial" w:hAnsi="Arial" w:cs="Arial"/>
          <w:color w:val="000000" w:themeColor="text1"/>
          <w:sz w:val="19"/>
          <w:szCs w:val="19"/>
        </w:rPr>
        <w:t xml:space="preserve"> Potvrdenie o zaradení do siete škôl a školských zariadení MŠVVaŠ SR</w:t>
      </w:r>
      <w:r w:rsidR="0033037A">
        <w:rPr>
          <w:rFonts w:ascii="Arial" w:hAnsi="Arial" w:cs="Arial"/>
          <w:color w:val="000000" w:themeColor="text1"/>
          <w:sz w:val="19"/>
          <w:szCs w:val="19"/>
        </w:rPr>
        <w:t xml:space="preserve"> </w:t>
      </w:r>
      <w:r w:rsidR="00160F98" w:rsidRPr="00C8207B">
        <w:rPr>
          <w:rFonts w:ascii="Arial" w:hAnsi="Arial" w:cs="Arial"/>
          <w:color w:val="000000" w:themeColor="text1"/>
          <w:sz w:val="19"/>
          <w:szCs w:val="19"/>
        </w:rPr>
        <w:t>/</w:t>
      </w:r>
      <w:r w:rsidR="00160F98" w:rsidRPr="00C8207B">
        <w:t xml:space="preserve"> </w:t>
      </w:r>
      <w:r w:rsidR="00160F98" w:rsidRPr="00C8207B">
        <w:rPr>
          <w:rFonts w:ascii="Arial" w:hAnsi="Arial" w:cs="Arial"/>
          <w:color w:val="000000" w:themeColor="text1"/>
          <w:sz w:val="19"/>
          <w:szCs w:val="19"/>
        </w:rPr>
        <w:t>Žiadosť o zaradenie do siete škôl a školských zariadení MŠVVaŠ SR SR</w:t>
      </w:r>
      <w:r w:rsidR="00F41EF6">
        <w:rPr>
          <w:rFonts w:ascii="Arial" w:hAnsi="Arial" w:cs="Arial"/>
          <w:color w:val="000000" w:themeColor="text1"/>
          <w:sz w:val="19"/>
          <w:szCs w:val="19"/>
        </w:rPr>
        <w:t>/</w:t>
      </w:r>
      <w:r w:rsidR="00F41EF6" w:rsidRPr="00F41EF6">
        <w:t xml:space="preserve"> </w:t>
      </w:r>
      <w:r w:rsidR="00F41EF6">
        <w:rPr>
          <w:rFonts w:ascii="Arial" w:hAnsi="Arial" w:cs="Arial"/>
          <w:color w:val="000000" w:themeColor="text1"/>
          <w:sz w:val="19"/>
          <w:szCs w:val="19"/>
        </w:rPr>
        <w:t>A</w:t>
      </w:r>
      <w:r w:rsidR="00F41EF6" w:rsidRPr="00F41EF6">
        <w:rPr>
          <w:rFonts w:ascii="Arial" w:hAnsi="Arial" w:cs="Arial"/>
          <w:color w:val="000000" w:themeColor="text1"/>
          <w:sz w:val="19"/>
          <w:szCs w:val="19"/>
        </w:rPr>
        <w:t>ktuálny ver</w:t>
      </w:r>
      <w:r w:rsidR="00F41EF6">
        <w:rPr>
          <w:rFonts w:ascii="Arial" w:hAnsi="Arial" w:cs="Arial"/>
          <w:color w:val="000000" w:themeColor="text1"/>
          <w:sz w:val="19"/>
          <w:szCs w:val="19"/>
        </w:rPr>
        <w:t xml:space="preserve">ejne dostupný zoznam MŠVVaŠ SR </w:t>
      </w:r>
      <w:r w:rsidR="00F41EF6" w:rsidRPr="00F41EF6">
        <w:rPr>
          <w:rFonts w:ascii="Arial" w:hAnsi="Arial" w:cs="Arial"/>
          <w:color w:val="000000" w:themeColor="text1"/>
          <w:sz w:val="19"/>
          <w:szCs w:val="19"/>
        </w:rPr>
        <w:t>Sieť škôl a školských zariadení</w:t>
      </w:r>
      <w:r w:rsidR="0042607F">
        <w:rPr>
          <w:rFonts w:ascii="Arial" w:hAnsi="Arial" w:cs="Arial"/>
          <w:color w:val="000000" w:themeColor="text1"/>
          <w:sz w:val="19"/>
          <w:szCs w:val="19"/>
        </w:rPr>
        <w:t xml:space="preserve"> </w:t>
      </w:r>
    </w:p>
    <w:p w14:paraId="4BF9C171" w14:textId="77777777" w:rsidR="00580B19" w:rsidRPr="00C8207B" w:rsidRDefault="008D64DE"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posúdi (áno/nie), či je správne a dostatočne d</w:t>
      </w:r>
      <w:r w:rsidR="00282597" w:rsidRPr="00C8207B">
        <w:rPr>
          <w:rFonts w:ascii="Arial" w:hAnsi="Arial" w:cs="Arial"/>
          <w:color w:val="000000" w:themeColor="text1"/>
          <w:sz w:val="19"/>
          <w:szCs w:val="19"/>
        </w:rPr>
        <w:t>eklarovaný súlad žiadosti o NFP</w:t>
      </w:r>
      <w:r w:rsidRPr="00C8207B">
        <w:rPr>
          <w:rFonts w:ascii="Arial" w:hAnsi="Arial" w:cs="Arial"/>
          <w:color w:val="000000" w:themeColor="text1"/>
          <w:sz w:val="19"/>
          <w:szCs w:val="19"/>
        </w:rPr>
        <w:t xml:space="preserve"> </w:t>
      </w:r>
      <w:r w:rsidR="00282597" w:rsidRPr="00C8207B">
        <w:rPr>
          <w:rFonts w:ascii="Arial" w:eastAsia="Helvetica" w:hAnsi="Arial" w:cs="Arial"/>
          <w:color w:val="000000" w:themeColor="text1"/>
          <w:sz w:val="19"/>
          <w:szCs w:val="19"/>
        </w:rPr>
        <w:t>so zákonom č. 245/2008 Z. z. o výchove a vzdelávaní (školský zákon) – najmä §28 a ustanovenia týkajúce sa materských škôl a predprimárneho vzdelávania a či sa projekt realizuje v škole a školskom zariadení zaradených do siete škôl, školských zariadení v súlade so zákonom č. 596/2003 Z. z. o štátnej správe v školstve a školskej samospráve v platnom znení</w:t>
      </w:r>
      <w:r w:rsidR="0094139B" w:rsidRPr="00C8207B">
        <w:rPr>
          <w:rFonts w:ascii="Arial" w:eastAsia="Helvetica" w:hAnsi="Arial" w:cs="Arial"/>
          <w:color w:val="000000" w:themeColor="text1"/>
          <w:sz w:val="19"/>
          <w:szCs w:val="19"/>
        </w:rPr>
        <w:t xml:space="preserve"> – najmä §15 Sieť</w:t>
      </w:r>
      <w:r w:rsidRPr="00C8207B">
        <w:rPr>
          <w:rFonts w:ascii="Arial" w:hAnsi="Arial" w:cs="Arial"/>
          <w:color w:val="000000" w:themeColor="text1"/>
          <w:sz w:val="19"/>
          <w:szCs w:val="19"/>
        </w:rPr>
        <w:t xml:space="preserve">. </w:t>
      </w:r>
    </w:p>
    <w:p w14:paraId="0DB58642" w14:textId="6CB31190" w:rsidR="008D64DE" w:rsidRPr="00C8207B" w:rsidRDefault="00580B19"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 prípade zriaďovania nových materských škôl sa vo vzťahu k splneniu podmienky realizácie projektu v škole a školskom zariadení zaradených do siete škôl, školských zariadení (v súlade so zákonom č. 596/2003 Z. z. o štátnej správe v školstve a školskej samospráve v platnom znení) považuje za splnené v prípade predloženia žiadosti o zaradenie materskej školy do siete škôl a školských zariadení v zmysle zákona č. 596/2003 Z.z.</w:t>
      </w:r>
    </w:p>
    <w:p w14:paraId="33A5516A" w14:textId="3E432D14" w:rsidR="00580B19" w:rsidRPr="00C8207B" w:rsidRDefault="00580B19"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 prípade, že projekt je v súlade s príslušnou legislatívou priradí odpoveď (áno), v opačnom prípade priradí odpoveď (nie).</w:t>
      </w:r>
    </w:p>
    <w:p w14:paraId="6E307C78" w14:textId="3DDFBC77" w:rsidR="00CF698D" w:rsidRPr="00C8207B" w:rsidRDefault="008D64DE"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lastRenderedPageBreak/>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w:t>
      </w:r>
      <w:r w:rsidR="005F7DA9">
        <w:rPr>
          <w:rFonts w:ascii="Arial" w:hAnsi="Arial" w:cs="Arial"/>
          <w:color w:val="000000" w:themeColor="text1"/>
          <w:sz w:val="19"/>
          <w:szCs w:val="19"/>
        </w:rPr>
        <w:t>aj</w:t>
      </w:r>
      <w:r w:rsidRPr="00C8207B">
        <w:rPr>
          <w:rFonts w:ascii="Arial" w:hAnsi="Arial" w:cs="Arial"/>
          <w:color w:val="000000" w:themeColor="text1"/>
          <w:sz w:val="19"/>
          <w:szCs w:val="19"/>
        </w:rPr>
        <w:t xml:space="preserve"> negatívneho hodnotenia. </w:t>
      </w:r>
    </w:p>
    <w:tbl>
      <w:tblPr>
        <w:tblStyle w:val="TableGrid4"/>
        <w:tblW w:w="15134" w:type="dxa"/>
        <w:tblLook w:val="04A0" w:firstRow="1" w:lastRow="0" w:firstColumn="1" w:lastColumn="0" w:noHBand="0" w:noVBand="1"/>
      </w:tblPr>
      <w:tblGrid>
        <w:gridCol w:w="604"/>
        <w:gridCol w:w="2408"/>
        <w:gridCol w:w="4042"/>
        <w:gridCol w:w="1402"/>
        <w:gridCol w:w="1543"/>
        <w:gridCol w:w="5135"/>
      </w:tblGrid>
      <w:tr w:rsidR="00CF698D" w:rsidRPr="00C8207B" w14:paraId="5FB28C1D" w14:textId="17032FF0" w:rsidTr="00CB0519">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87DFF3" w14:textId="77777777" w:rsidR="00CF698D" w:rsidRPr="00C8207B" w:rsidRDefault="00CF698D" w:rsidP="00CF698D">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b/>
                <w:bCs/>
                <w:color w:val="000000" w:themeColor="text1"/>
                <w:sz w:val="19"/>
                <w:szCs w:val="19"/>
              </w:rPr>
              <w:t>P.č.</w:t>
            </w:r>
          </w:p>
        </w:tc>
        <w:tc>
          <w:tcPr>
            <w:tcW w:w="24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A73D27" w14:textId="77777777" w:rsidR="00CF698D" w:rsidRPr="00C8207B" w:rsidRDefault="00CF698D" w:rsidP="00CF698D">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b/>
                <w:bCs/>
                <w:color w:val="000000" w:themeColor="text1"/>
                <w:sz w:val="19"/>
                <w:szCs w:val="19"/>
              </w:rPr>
              <w:t>Kritérium</w:t>
            </w:r>
          </w:p>
        </w:tc>
        <w:tc>
          <w:tcPr>
            <w:tcW w:w="40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1CCC5" w14:textId="77777777" w:rsidR="00CF698D" w:rsidRPr="00C8207B" w:rsidRDefault="00CF698D" w:rsidP="00CF698D">
            <w:pPr>
              <w:spacing w:before="120" w:after="120" w:line="288" w:lineRule="auto"/>
              <w:rPr>
                <w:rFonts w:ascii="Arial" w:eastAsiaTheme="minorHAnsi" w:hAnsi="Arial" w:cs="Arial"/>
                <w:b/>
                <w:bCs/>
                <w:color w:val="000000" w:themeColor="text1"/>
                <w:sz w:val="19"/>
                <w:szCs w:val="19"/>
              </w:rPr>
            </w:pPr>
            <w:r w:rsidRPr="00C8207B">
              <w:rPr>
                <w:rFonts w:ascii="Arial" w:eastAsiaTheme="minorHAnsi" w:hAnsi="Arial" w:cs="Arial"/>
                <w:b/>
                <w:bCs/>
                <w:color w:val="000000" w:themeColor="text1"/>
                <w:sz w:val="19"/>
                <w:szCs w:val="19"/>
              </w:rPr>
              <w:t>Predmet hodnotenia</w:t>
            </w:r>
          </w:p>
        </w:tc>
        <w:tc>
          <w:tcPr>
            <w:tcW w:w="14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7985F9" w14:textId="77777777" w:rsidR="00CF698D" w:rsidRPr="00C8207B" w:rsidRDefault="00CF698D" w:rsidP="00CF698D">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b/>
                <w:bCs/>
                <w:color w:val="000000" w:themeColor="text1"/>
                <w:sz w:val="19"/>
                <w:szCs w:val="19"/>
              </w:rPr>
              <w:t>Typ kritéria</w:t>
            </w:r>
          </w:p>
        </w:tc>
        <w:tc>
          <w:tcPr>
            <w:tcW w:w="1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156438" w14:textId="77777777" w:rsidR="00CF698D" w:rsidRPr="00C8207B" w:rsidRDefault="00CF698D" w:rsidP="00CF698D">
            <w:pPr>
              <w:spacing w:before="120" w:after="120" w:line="288" w:lineRule="auto"/>
              <w:rPr>
                <w:rFonts w:ascii="Arial" w:eastAsiaTheme="minorHAnsi" w:hAnsi="Arial" w:cs="Arial"/>
                <w:b/>
                <w:bCs/>
                <w:color w:val="000000" w:themeColor="text1"/>
                <w:sz w:val="19"/>
                <w:szCs w:val="19"/>
              </w:rPr>
            </w:pPr>
            <w:r w:rsidRPr="00C8207B">
              <w:rPr>
                <w:rFonts w:ascii="Arial" w:eastAsiaTheme="minorHAnsi" w:hAnsi="Arial" w:cs="Arial"/>
                <w:b/>
                <w:bCs/>
                <w:color w:val="000000" w:themeColor="text1"/>
                <w:sz w:val="19"/>
                <w:szCs w:val="19"/>
              </w:rPr>
              <w:t>Hodnotenie</w:t>
            </w:r>
          </w:p>
        </w:tc>
        <w:tc>
          <w:tcPr>
            <w:tcW w:w="5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52BCE9" w14:textId="2F358DC0" w:rsidR="00CF698D" w:rsidRPr="00C8207B" w:rsidRDefault="00CF698D" w:rsidP="00CF698D">
            <w:pPr>
              <w:spacing w:before="120" w:after="120" w:line="288" w:lineRule="auto"/>
              <w:rPr>
                <w:rFonts w:ascii="Arial" w:hAnsi="Arial" w:cs="Arial"/>
                <w:b/>
                <w:bCs/>
                <w:color w:val="000000" w:themeColor="text1"/>
                <w:sz w:val="19"/>
                <w:szCs w:val="19"/>
              </w:rPr>
            </w:pPr>
            <w:r w:rsidRPr="00C8207B">
              <w:rPr>
                <w:rFonts w:ascii="Arial" w:hAnsi="Arial" w:cs="Arial"/>
                <w:b/>
                <w:bCs/>
                <w:color w:val="000000" w:themeColor="text1"/>
                <w:sz w:val="19"/>
                <w:szCs w:val="19"/>
                <w:u w:color="000000"/>
              </w:rPr>
              <w:t>Spôsob aplikácie hodnotiaceho kritéria</w:t>
            </w:r>
          </w:p>
        </w:tc>
      </w:tr>
      <w:tr w:rsidR="007800FA" w:rsidRPr="00C8207B" w14:paraId="1B4CB39E" w14:textId="312635B9" w:rsidTr="00CB0519">
        <w:trPr>
          <w:trHeight w:val="1468"/>
        </w:trPr>
        <w:tc>
          <w:tcPr>
            <w:tcW w:w="604" w:type="dxa"/>
            <w:vMerge w:val="restart"/>
            <w:tcBorders>
              <w:top w:val="single" w:sz="4" w:space="0" w:color="auto"/>
              <w:left w:val="single" w:sz="4" w:space="0" w:color="auto"/>
              <w:right w:val="single" w:sz="4" w:space="0" w:color="auto"/>
            </w:tcBorders>
            <w:vAlign w:val="center"/>
          </w:tcPr>
          <w:p w14:paraId="5FB61138" w14:textId="3D3A097B" w:rsidR="007800FA" w:rsidRPr="00C8207B" w:rsidRDefault="007800FA" w:rsidP="007800FA">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color w:val="000000" w:themeColor="text1"/>
                <w:sz w:val="19"/>
                <w:szCs w:val="19"/>
              </w:rPr>
              <w:t>1.4</w:t>
            </w:r>
          </w:p>
        </w:tc>
        <w:tc>
          <w:tcPr>
            <w:tcW w:w="2408" w:type="dxa"/>
            <w:vMerge w:val="restart"/>
            <w:tcBorders>
              <w:top w:val="single" w:sz="4" w:space="0" w:color="auto"/>
              <w:left w:val="single" w:sz="4" w:space="0" w:color="auto"/>
              <w:right w:val="single" w:sz="4" w:space="0" w:color="auto"/>
            </w:tcBorders>
            <w:vAlign w:val="center"/>
          </w:tcPr>
          <w:p w14:paraId="66BF85A1" w14:textId="03D4F287" w:rsidR="007800FA" w:rsidRPr="00C8207B" w:rsidRDefault="007800FA" w:rsidP="00CB0519">
            <w:pPr>
              <w:spacing w:before="120" w:after="120" w:line="288" w:lineRule="auto"/>
              <w:rPr>
                <w:rFonts w:ascii="Arial" w:eastAsiaTheme="minorHAnsi" w:hAnsi="Arial" w:cs="Arial"/>
                <w:color w:val="000000" w:themeColor="text1"/>
                <w:sz w:val="19"/>
                <w:szCs w:val="19"/>
              </w:rPr>
            </w:pPr>
            <w:r w:rsidRPr="00C8207B">
              <w:rPr>
                <w:rFonts w:ascii="Arial" w:eastAsia="Times New Roman" w:hAnsi="Arial" w:cs="Arial"/>
                <w:color w:val="000000" w:themeColor="text1"/>
                <w:sz w:val="19"/>
                <w:szCs w:val="19"/>
                <w:lang w:bidi="en-US"/>
              </w:rPr>
              <w:t>Súlad projektu s horizontálnym princípom nediskriminácia</w:t>
            </w:r>
            <w:r w:rsidRPr="00C8207B" w:rsidDel="0012646E">
              <w:rPr>
                <w:rFonts w:ascii="Arial" w:hAnsi="Arial" w:cs="Arial"/>
                <w:color w:val="000000" w:themeColor="text1"/>
                <w:sz w:val="19"/>
                <w:szCs w:val="19"/>
              </w:rPr>
              <w:t xml:space="preserve"> </w:t>
            </w:r>
          </w:p>
        </w:tc>
        <w:tc>
          <w:tcPr>
            <w:tcW w:w="4042" w:type="dxa"/>
            <w:vMerge w:val="restart"/>
            <w:tcBorders>
              <w:top w:val="single" w:sz="4" w:space="0" w:color="auto"/>
              <w:left w:val="single" w:sz="4" w:space="0" w:color="auto"/>
              <w:right w:val="single" w:sz="4" w:space="0" w:color="auto"/>
            </w:tcBorders>
            <w:vAlign w:val="center"/>
          </w:tcPr>
          <w:p w14:paraId="2D3CF57E" w14:textId="012E28C8" w:rsidR="007800FA" w:rsidRPr="00C8207B" w:rsidRDefault="007800FA" w:rsidP="00CB0519">
            <w:pPr>
              <w:spacing w:line="288" w:lineRule="auto"/>
              <w:jc w:val="both"/>
              <w:rPr>
                <w:rFonts w:ascii="Arial" w:eastAsiaTheme="minorHAnsi" w:hAnsi="Arial" w:cs="Arial"/>
                <w:color w:val="000000" w:themeColor="text1"/>
                <w:sz w:val="19"/>
                <w:szCs w:val="19"/>
              </w:rPr>
            </w:pPr>
            <w:r w:rsidRPr="00C8207B">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p>
        </w:tc>
        <w:tc>
          <w:tcPr>
            <w:tcW w:w="1402" w:type="dxa"/>
            <w:vMerge w:val="restart"/>
            <w:tcBorders>
              <w:left w:val="single" w:sz="4" w:space="0" w:color="auto"/>
              <w:right w:val="single" w:sz="4" w:space="0" w:color="auto"/>
            </w:tcBorders>
            <w:vAlign w:val="center"/>
          </w:tcPr>
          <w:p w14:paraId="16A2A65D" w14:textId="0EF92714" w:rsidR="007800FA" w:rsidRPr="00C8207B" w:rsidRDefault="007800FA" w:rsidP="00CB0519">
            <w:pPr>
              <w:spacing w:before="120" w:after="120" w:line="288" w:lineRule="auto"/>
              <w:rPr>
                <w:rFonts w:ascii="Arial" w:eastAsiaTheme="minorHAnsi" w:hAnsi="Arial" w:cs="Arial"/>
                <w:color w:val="000000" w:themeColor="text1"/>
                <w:sz w:val="19"/>
                <w:szCs w:val="19"/>
              </w:rPr>
            </w:pPr>
            <w:r w:rsidRPr="00C8207B">
              <w:rPr>
                <w:rFonts w:ascii="Arial" w:hAnsi="Arial" w:cs="Arial"/>
                <w:color w:val="000000" w:themeColor="text1"/>
                <w:sz w:val="19"/>
                <w:szCs w:val="19"/>
              </w:rPr>
              <w:t>Vylučujúce kritérium</w:t>
            </w:r>
          </w:p>
        </w:tc>
        <w:tc>
          <w:tcPr>
            <w:tcW w:w="1543" w:type="dxa"/>
            <w:tcBorders>
              <w:top w:val="single" w:sz="4" w:space="0" w:color="auto"/>
              <w:left w:val="single" w:sz="4" w:space="0" w:color="auto"/>
              <w:bottom w:val="single" w:sz="4" w:space="0" w:color="auto"/>
              <w:right w:val="single" w:sz="4" w:space="0" w:color="auto"/>
            </w:tcBorders>
            <w:vAlign w:val="center"/>
          </w:tcPr>
          <w:p w14:paraId="78D4EB1D" w14:textId="0FCABE2D" w:rsidR="007800FA" w:rsidRPr="00C8207B" w:rsidRDefault="007800FA" w:rsidP="00CB0519">
            <w:pPr>
              <w:spacing w:before="120" w:after="120" w:line="288" w:lineRule="auto"/>
              <w:jc w:val="center"/>
              <w:rPr>
                <w:rFonts w:ascii="Arial" w:eastAsiaTheme="minorHAnsi" w:hAnsi="Arial" w:cs="Arial"/>
                <w:color w:val="000000" w:themeColor="text1"/>
                <w:sz w:val="19"/>
                <w:szCs w:val="19"/>
              </w:rPr>
            </w:pPr>
            <w:r w:rsidRPr="00C8207B">
              <w:rPr>
                <w:rFonts w:ascii="Arial" w:eastAsia="Helvetica" w:hAnsi="Arial" w:cs="Arial"/>
                <w:color w:val="000000" w:themeColor="text1"/>
                <w:sz w:val="19"/>
                <w:szCs w:val="19"/>
                <w:u w:color="000000"/>
              </w:rPr>
              <w:t>áno</w:t>
            </w:r>
          </w:p>
        </w:tc>
        <w:tc>
          <w:tcPr>
            <w:tcW w:w="5135" w:type="dxa"/>
            <w:tcBorders>
              <w:top w:val="single" w:sz="4" w:space="0" w:color="auto"/>
              <w:left w:val="single" w:sz="4" w:space="0" w:color="auto"/>
              <w:bottom w:val="single" w:sz="4" w:space="0" w:color="auto"/>
              <w:right w:val="single" w:sz="4" w:space="0" w:color="auto"/>
            </w:tcBorders>
            <w:vAlign w:val="center"/>
          </w:tcPr>
          <w:p w14:paraId="21E7D672" w14:textId="59E4E4FF" w:rsidR="007800FA" w:rsidRPr="00C8207B" w:rsidRDefault="007800FA" w:rsidP="00CB0519">
            <w:pPr>
              <w:spacing w:before="120" w:after="120" w:line="288" w:lineRule="auto"/>
              <w:jc w:val="both"/>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Projekt spĺňa požiadavky univerzálneho navrhovania objektov a služieb podľa čl. 9 a 19 Dohovoru OSN o právach osôb so zdravotným postihnutím a spĺňa požiadavky v súlade s vyhláškou MŽP SR č. 532/2002 Z. z. a zákona č. 50/1976 Z. z. o územnom plánovaní a stavebnom poriadku.</w:t>
            </w:r>
          </w:p>
        </w:tc>
      </w:tr>
      <w:tr w:rsidR="007800FA" w:rsidRPr="00C8207B" w14:paraId="399CAB19" w14:textId="561A9DE4" w:rsidTr="00CB0519">
        <w:trPr>
          <w:trHeight w:val="1337"/>
        </w:trPr>
        <w:tc>
          <w:tcPr>
            <w:tcW w:w="604" w:type="dxa"/>
            <w:vMerge/>
            <w:tcBorders>
              <w:left w:val="single" w:sz="4" w:space="0" w:color="auto"/>
              <w:right w:val="single" w:sz="4" w:space="0" w:color="auto"/>
            </w:tcBorders>
            <w:vAlign w:val="center"/>
          </w:tcPr>
          <w:p w14:paraId="68938671" w14:textId="77777777" w:rsidR="007800FA" w:rsidRPr="00C8207B" w:rsidRDefault="007800FA" w:rsidP="007800FA">
            <w:pPr>
              <w:spacing w:before="120" w:after="120" w:line="288" w:lineRule="auto"/>
              <w:rPr>
                <w:rFonts w:ascii="Arial" w:eastAsiaTheme="minorHAnsi" w:hAnsi="Arial" w:cs="Arial"/>
                <w:color w:val="000000" w:themeColor="text1"/>
                <w:sz w:val="19"/>
                <w:szCs w:val="19"/>
              </w:rPr>
            </w:pPr>
          </w:p>
        </w:tc>
        <w:tc>
          <w:tcPr>
            <w:tcW w:w="2408" w:type="dxa"/>
            <w:vMerge/>
            <w:tcBorders>
              <w:left w:val="single" w:sz="4" w:space="0" w:color="auto"/>
              <w:right w:val="single" w:sz="4" w:space="0" w:color="auto"/>
            </w:tcBorders>
            <w:vAlign w:val="center"/>
          </w:tcPr>
          <w:p w14:paraId="7E999947" w14:textId="77777777" w:rsidR="007800FA" w:rsidRPr="00C8207B" w:rsidRDefault="007800FA" w:rsidP="00CB0519">
            <w:pPr>
              <w:spacing w:before="120" w:after="120" w:line="288" w:lineRule="auto"/>
              <w:rPr>
                <w:rFonts w:ascii="Arial" w:eastAsiaTheme="minorHAnsi" w:hAnsi="Arial" w:cs="Arial"/>
                <w:color w:val="000000" w:themeColor="text1"/>
                <w:sz w:val="19"/>
                <w:szCs w:val="19"/>
              </w:rPr>
            </w:pPr>
          </w:p>
        </w:tc>
        <w:tc>
          <w:tcPr>
            <w:tcW w:w="4042" w:type="dxa"/>
            <w:vMerge/>
            <w:tcBorders>
              <w:left w:val="single" w:sz="4" w:space="0" w:color="auto"/>
              <w:right w:val="single" w:sz="4" w:space="0" w:color="auto"/>
            </w:tcBorders>
            <w:vAlign w:val="center"/>
          </w:tcPr>
          <w:p w14:paraId="659A3F23" w14:textId="77777777" w:rsidR="007800FA" w:rsidRPr="00C8207B" w:rsidRDefault="007800FA" w:rsidP="00CB0519">
            <w:pPr>
              <w:spacing w:before="120" w:after="120" w:line="288" w:lineRule="auto"/>
              <w:rPr>
                <w:rFonts w:ascii="Arial" w:eastAsiaTheme="minorHAnsi" w:hAnsi="Arial" w:cs="Arial"/>
                <w:color w:val="000000" w:themeColor="text1"/>
                <w:sz w:val="19"/>
                <w:szCs w:val="19"/>
              </w:rPr>
            </w:pPr>
          </w:p>
        </w:tc>
        <w:tc>
          <w:tcPr>
            <w:tcW w:w="1402" w:type="dxa"/>
            <w:vMerge/>
            <w:tcBorders>
              <w:left w:val="single" w:sz="4" w:space="0" w:color="auto"/>
              <w:right w:val="single" w:sz="4" w:space="0" w:color="auto"/>
            </w:tcBorders>
            <w:vAlign w:val="center"/>
          </w:tcPr>
          <w:p w14:paraId="697515C7" w14:textId="77777777" w:rsidR="007800FA" w:rsidRPr="00C8207B" w:rsidRDefault="007800FA" w:rsidP="00CB0519">
            <w:pPr>
              <w:spacing w:before="120" w:after="120" w:line="288" w:lineRule="auto"/>
              <w:rPr>
                <w:rFonts w:ascii="Arial" w:eastAsiaTheme="minorHAnsi" w:hAnsi="Arial" w:cs="Arial"/>
                <w:color w:val="000000" w:themeColor="text1"/>
                <w:sz w:val="19"/>
                <w:szCs w:val="19"/>
              </w:rPr>
            </w:pPr>
          </w:p>
        </w:tc>
        <w:tc>
          <w:tcPr>
            <w:tcW w:w="1543" w:type="dxa"/>
            <w:tcBorders>
              <w:top w:val="single" w:sz="4" w:space="0" w:color="auto"/>
              <w:left w:val="single" w:sz="4" w:space="0" w:color="auto"/>
              <w:bottom w:val="single" w:sz="4" w:space="0" w:color="auto"/>
              <w:right w:val="single" w:sz="4" w:space="0" w:color="auto"/>
            </w:tcBorders>
            <w:vAlign w:val="center"/>
          </w:tcPr>
          <w:p w14:paraId="4BD15AFE" w14:textId="28AE9FE4" w:rsidR="007800FA" w:rsidRPr="00C8207B" w:rsidRDefault="007800FA" w:rsidP="00CB0519">
            <w:pPr>
              <w:spacing w:before="120" w:after="120" w:line="288" w:lineRule="auto"/>
              <w:jc w:val="center"/>
              <w:rPr>
                <w:rFonts w:ascii="Arial" w:eastAsiaTheme="minorHAnsi" w:hAnsi="Arial" w:cs="Arial"/>
                <w:color w:val="000000" w:themeColor="text1"/>
                <w:sz w:val="19"/>
                <w:szCs w:val="19"/>
              </w:rPr>
            </w:pPr>
            <w:r w:rsidRPr="00C8207B">
              <w:rPr>
                <w:rFonts w:ascii="Arial" w:eastAsia="Helvetica" w:hAnsi="Arial" w:cs="Arial"/>
                <w:color w:val="000000" w:themeColor="text1"/>
                <w:sz w:val="19"/>
                <w:szCs w:val="19"/>
                <w:u w:color="000000"/>
              </w:rPr>
              <w:t>nie</w:t>
            </w:r>
          </w:p>
        </w:tc>
        <w:tc>
          <w:tcPr>
            <w:tcW w:w="5135" w:type="dxa"/>
            <w:tcBorders>
              <w:top w:val="single" w:sz="4" w:space="0" w:color="auto"/>
              <w:left w:val="single" w:sz="4" w:space="0" w:color="auto"/>
              <w:bottom w:val="single" w:sz="4" w:space="0" w:color="auto"/>
              <w:right w:val="single" w:sz="4" w:space="0" w:color="auto"/>
            </w:tcBorders>
            <w:vAlign w:val="center"/>
          </w:tcPr>
          <w:p w14:paraId="562822CC" w14:textId="401F3696" w:rsidR="007800FA" w:rsidRPr="00C8207B" w:rsidRDefault="007800FA" w:rsidP="00CB0519">
            <w:pPr>
              <w:spacing w:before="120" w:after="120" w:line="288" w:lineRule="auto"/>
              <w:jc w:val="both"/>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 xml:space="preserve">Projekt nespĺňa požiadavky univerzálneho navrhovania objektov a služieb podľa čl. 9 a 19 dohovoru o právach osôb so zdravotným postihnutím a spĺňa požiadavky v súlade s vyhláškou MŽP SR č. 532/2002 Z. z. a, zákona č. 50/1976 Z. z. o územnom plánovaní a stavebnom. </w:t>
            </w:r>
          </w:p>
        </w:tc>
      </w:tr>
    </w:tbl>
    <w:p w14:paraId="0C87C8C8" w14:textId="29B480A9" w:rsidR="00160F98" w:rsidRPr="00C8207B" w:rsidRDefault="00160F98"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hodnotí najmä informácie uvedené v častiach ŽoNFP: 7. Popis projektu, príloha</w:t>
      </w:r>
      <w:r w:rsidR="00AE75DF" w:rsidRPr="00C8207B">
        <w:rPr>
          <w:rFonts w:ascii="Arial" w:hAnsi="Arial" w:cs="Arial"/>
          <w:color w:val="000000" w:themeColor="text1"/>
          <w:sz w:val="19"/>
          <w:szCs w:val="19"/>
        </w:rPr>
        <w:t xml:space="preserve"> Projektová dokumentácia</w:t>
      </w:r>
      <w:r w:rsidRPr="00C8207B">
        <w:rPr>
          <w:rFonts w:ascii="Arial" w:hAnsi="Arial" w:cs="Arial"/>
          <w:color w:val="000000" w:themeColor="text1"/>
          <w:sz w:val="19"/>
          <w:szCs w:val="19"/>
        </w:rPr>
        <w:t>.</w:t>
      </w:r>
    </w:p>
    <w:p w14:paraId="502E63B7" w14:textId="4F2E20B3" w:rsidR="00160F98" w:rsidRPr="00C8207B" w:rsidRDefault="00160F98" w:rsidP="009B0748">
      <w:pPr>
        <w:spacing w:before="120" w:after="120" w:line="288" w:lineRule="auto"/>
        <w:jc w:val="both"/>
        <w:rPr>
          <w:rFonts w:ascii="Arial" w:hAnsi="Arial" w:cs="Arial"/>
          <w:color w:val="000000" w:themeColor="text1"/>
          <w:sz w:val="19"/>
          <w:szCs w:val="19"/>
        </w:rPr>
      </w:pPr>
      <w:r w:rsidRPr="00C8207B">
        <w:rPr>
          <w:rFonts w:ascii="Arial" w:hAnsi="Arial" w:cs="Arial"/>
          <w:color w:val="222222"/>
          <w:sz w:val="19"/>
          <w:szCs w:val="19"/>
          <w:shd w:val="clear" w:color="auto" w:fill="FFFFFF"/>
        </w:rPr>
        <w:t>Hodnotiteľ posúdi (áno/nie), či je projekt</w:t>
      </w:r>
      <w:r w:rsidRPr="00C8207B">
        <w:rPr>
          <w:rStyle w:val="apple-converted-space"/>
          <w:rFonts w:ascii="Arial" w:hAnsi="Arial" w:cs="Arial"/>
          <w:color w:val="222222"/>
          <w:sz w:val="19"/>
          <w:szCs w:val="19"/>
          <w:shd w:val="clear" w:color="auto" w:fill="FFFFFF"/>
        </w:rPr>
        <w:t> </w:t>
      </w:r>
      <w:r w:rsidRPr="00C8207B">
        <w:rPr>
          <w:rFonts w:ascii="Arial" w:hAnsi="Arial" w:cs="Arial"/>
          <w:color w:val="222222"/>
          <w:sz w:val="19"/>
          <w:szCs w:val="19"/>
          <w:shd w:val="clear" w:color="auto" w:fill="FFFFFF"/>
        </w:rPr>
        <w:t>spĺňa podmienku prístupnosti podľa čl. 9 Dohovoru OSN o právach osôb so zdravotným postihnutím a relevantné požiadavky vyplývajúce z vyhlášky MŽP SR 532/2002 Z. z. a Zákona č. 50/1976 Z. z. o územnom plánovaní a stavebnom poriadku.</w:t>
      </w:r>
      <w:r w:rsidRPr="00C8207B">
        <w:rPr>
          <w:rStyle w:val="apple-converted-space"/>
          <w:rFonts w:ascii="Arial" w:hAnsi="Arial" w:cs="Arial"/>
          <w:color w:val="222222"/>
          <w:sz w:val="19"/>
          <w:szCs w:val="19"/>
          <w:shd w:val="clear" w:color="auto" w:fill="FFFFFF"/>
        </w:rPr>
        <w:t> </w:t>
      </w:r>
      <w:r w:rsidRPr="00C8207B">
        <w:rPr>
          <w:rFonts w:ascii="Arial" w:hAnsi="Arial" w:cs="Arial"/>
          <w:color w:val="222222"/>
          <w:sz w:val="19"/>
          <w:szCs w:val="19"/>
          <w:shd w:val="clear" w:color="auto" w:fill="FFFFFF"/>
        </w:rPr>
        <w:t>Hodnotiteľ posúdi najmä, či stavebné objekty, verejne prístupné priestory a verejne prístupné budovy sú</w:t>
      </w:r>
      <w:r w:rsidR="00D971D8">
        <w:rPr>
          <w:rFonts w:ascii="Arial" w:hAnsi="Arial" w:cs="Arial"/>
          <w:color w:val="222222"/>
          <w:sz w:val="19"/>
          <w:szCs w:val="19"/>
          <w:shd w:val="clear" w:color="auto" w:fill="FFFFFF"/>
        </w:rPr>
        <w:t>/budú</w:t>
      </w:r>
      <w:r w:rsidRPr="00C8207B">
        <w:rPr>
          <w:rFonts w:ascii="Arial" w:hAnsi="Arial" w:cs="Arial"/>
          <w:color w:val="222222"/>
          <w:sz w:val="19"/>
          <w:szCs w:val="19"/>
          <w:shd w:val="clear" w:color="auto" w:fill="FFFFFF"/>
        </w:rPr>
        <w:t xml:space="preserve"> bezbariérové</w:t>
      </w:r>
      <w:r w:rsidR="00D971D8">
        <w:rPr>
          <w:rFonts w:ascii="Arial" w:hAnsi="Arial" w:cs="Arial"/>
          <w:color w:val="222222"/>
          <w:sz w:val="19"/>
          <w:szCs w:val="19"/>
          <w:shd w:val="clear" w:color="auto" w:fill="FFFFFF"/>
        </w:rPr>
        <w:t>,</w:t>
      </w:r>
      <w:r w:rsidRPr="00C8207B">
        <w:rPr>
          <w:rFonts w:ascii="Arial" w:hAnsi="Arial" w:cs="Arial"/>
          <w:color w:val="222222"/>
          <w:sz w:val="19"/>
          <w:szCs w:val="19"/>
          <w:shd w:val="clear" w:color="auto" w:fill="FFFFFF"/>
        </w:rPr>
        <w:t xml:space="preserve"> sú</w:t>
      </w:r>
      <w:r w:rsidR="00D971D8">
        <w:rPr>
          <w:rFonts w:ascii="Arial" w:hAnsi="Arial" w:cs="Arial"/>
          <w:color w:val="222222"/>
          <w:sz w:val="19"/>
          <w:szCs w:val="19"/>
          <w:shd w:val="clear" w:color="auto" w:fill="FFFFFF"/>
        </w:rPr>
        <w:t>/budú</w:t>
      </w:r>
      <w:r w:rsidRPr="00C8207B">
        <w:rPr>
          <w:rFonts w:ascii="Arial" w:hAnsi="Arial" w:cs="Arial"/>
          <w:color w:val="222222"/>
          <w:sz w:val="19"/>
          <w:szCs w:val="19"/>
          <w:shd w:val="clear" w:color="auto" w:fill="FFFFFF"/>
        </w:rPr>
        <w:t xml:space="preserve"> v súlade s princípmi univerzálneho navrhovania a</w:t>
      </w:r>
      <w:r w:rsidR="00D971D8">
        <w:rPr>
          <w:rFonts w:ascii="Arial" w:hAnsi="Arial" w:cs="Arial"/>
          <w:color w:val="222222"/>
          <w:sz w:val="19"/>
          <w:szCs w:val="19"/>
          <w:shd w:val="clear" w:color="auto" w:fill="FFFFFF"/>
        </w:rPr>
        <w:t> </w:t>
      </w:r>
      <w:r w:rsidRPr="00C8207B">
        <w:rPr>
          <w:rFonts w:ascii="Arial" w:hAnsi="Arial" w:cs="Arial"/>
          <w:color w:val="222222"/>
          <w:sz w:val="19"/>
          <w:szCs w:val="19"/>
          <w:shd w:val="clear" w:color="auto" w:fill="FFFFFF"/>
        </w:rPr>
        <w:t>vytvárajú</w:t>
      </w:r>
      <w:r w:rsidR="00D971D8">
        <w:rPr>
          <w:rFonts w:ascii="Arial" w:hAnsi="Arial" w:cs="Arial"/>
          <w:color w:val="222222"/>
          <w:sz w:val="19"/>
          <w:szCs w:val="19"/>
          <w:shd w:val="clear" w:color="auto" w:fill="FFFFFF"/>
        </w:rPr>
        <w:t>/budú vytvárať</w:t>
      </w:r>
      <w:r w:rsidRPr="00C8207B">
        <w:rPr>
          <w:rFonts w:ascii="Arial" w:hAnsi="Arial" w:cs="Arial"/>
          <w:color w:val="222222"/>
          <w:sz w:val="19"/>
          <w:szCs w:val="19"/>
          <w:shd w:val="clear" w:color="auto" w:fill="FFFFFF"/>
        </w:rPr>
        <w:t xml:space="preserve"> podmienky pre prístup osobám so zdravotným postihnutím.</w:t>
      </w:r>
      <w:r w:rsidRPr="00C8207B">
        <w:rPr>
          <w:rFonts w:ascii="Arial" w:hAnsi="Arial" w:cs="Arial"/>
          <w:color w:val="000000" w:themeColor="text1"/>
          <w:sz w:val="19"/>
          <w:szCs w:val="19"/>
        </w:rPr>
        <w:t xml:space="preserve"> </w:t>
      </w:r>
    </w:p>
    <w:p w14:paraId="1EB45320" w14:textId="075E2D78" w:rsidR="00160F98" w:rsidRDefault="00160F98"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w:t>
      </w:r>
      <w:r w:rsidR="005F7DA9">
        <w:rPr>
          <w:rFonts w:ascii="Arial" w:hAnsi="Arial" w:cs="Arial"/>
          <w:color w:val="000000" w:themeColor="text1"/>
          <w:sz w:val="19"/>
          <w:szCs w:val="19"/>
        </w:rPr>
        <w:t>aj</w:t>
      </w:r>
      <w:r w:rsidRPr="00C8207B">
        <w:rPr>
          <w:rFonts w:ascii="Arial" w:hAnsi="Arial" w:cs="Arial"/>
          <w:color w:val="000000" w:themeColor="text1"/>
          <w:sz w:val="19"/>
          <w:szCs w:val="19"/>
        </w:rPr>
        <w:t> negatívneho hodnotenia.</w:t>
      </w:r>
    </w:p>
    <w:p w14:paraId="41FBFDAB" w14:textId="77777777" w:rsidR="00B14C45" w:rsidRDefault="00B14C45" w:rsidP="009B0748">
      <w:pPr>
        <w:spacing w:before="120" w:after="120" w:line="288" w:lineRule="auto"/>
        <w:jc w:val="both"/>
        <w:rPr>
          <w:rFonts w:ascii="Arial" w:hAnsi="Arial" w:cs="Arial"/>
          <w:color w:val="000000" w:themeColor="text1"/>
          <w:sz w:val="19"/>
          <w:szCs w:val="19"/>
        </w:rPr>
      </w:pPr>
    </w:p>
    <w:p w14:paraId="7B3F5878" w14:textId="77777777" w:rsidR="00B14C45" w:rsidRDefault="00B14C45" w:rsidP="009B0748">
      <w:pPr>
        <w:spacing w:before="120" w:after="120" w:line="288" w:lineRule="auto"/>
        <w:jc w:val="both"/>
        <w:rPr>
          <w:rFonts w:ascii="Arial" w:hAnsi="Arial" w:cs="Arial"/>
          <w:color w:val="000000" w:themeColor="text1"/>
          <w:sz w:val="19"/>
          <w:szCs w:val="19"/>
        </w:rPr>
      </w:pPr>
    </w:p>
    <w:p w14:paraId="4831DB25" w14:textId="77777777" w:rsidR="00B14C45" w:rsidRDefault="00B14C45" w:rsidP="009B0748">
      <w:pPr>
        <w:spacing w:before="120" w:after="120" w:line="288" w:lineRule="auto"/>
        <w:jc w:val="both"/>
        <w:rPr>
          <w:rFonts w:ascii="Arial" w:hAnsi="Arial" w:cs="Arial"/>
          <w:color w:val="000000" w:themeColor="text1"/>
          <w:sz w:val="19"/>
          <w:szCs w:val="19"/>
        </w:rPr>
      </w:pPr>
    </w:p>
    <w:p w14:paraId="3BB0F57B" w14:textId="77777777" w:rsidR="00B14C45" w:rsidRDefault="00B14C45" w:rsidP="009B0748">
      <w:pPr>
        <w:spacing w:before="120" w:after="120" w:line="288" w:lineRule="auto"/>
        <w:jc w:val="both"/>
        <w:rPr>
          <w:rFonts w:ascii="Arial" w:hAnsi="Arial" w:cs="Arial"/>
          <w:color w:val="000000" w:themeColor="text1"/>
          <w:sz w:val="19"/>
          <w:szCs w:val="19"/>
        </w:rPr>
      </w:pPr>
    </w:p>
    <w:p w14:paraId="0EC63DC3" w14:textId="77777777" w:rsidR="00B14C45" w:rsidRDefault="00B14C45" w:rsidP="009B0748">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97"/>
        <w:gridCol w:w="4633"/>
        <w:gridCol w:w="1391"/>
        <w:gridCol w:w="1557"/>
        <w:gridCol w:w="4545"/>
      </w:tblGrid>
      <w:tr w:rsidR="00C32A36" w:rsidRPr="00C8207B" w14:paraId="1E2B6D9D" w14:textId="77777777" w:rsidTr="0048459B">
        <w:trPr>
          <w:trHeight w:val="46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96449"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8EB8E"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63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A198C7"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DD3D"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2A49EC"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5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62B7A2"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F698D" w:rsidRPr="00C8207B" w14:paraId="1D77D7A0" w14:textId="77777777" w:rsidTr="0048459B">
        <w:trPr>
          <w:trHeight w:val="697"/>
        </w:trPr>
        <w:tc>
          <w:tcPr>
            <w:tcW w:w="603" w:type="dxa"/>
            <w:vMerge w:val="restart"/>
            <w:tcBorders>
              <w:top w:val="single" w:sz="4" w:space="0" w:color="auto"/>
              <w:left w:val="single" w:sz="4" w:space="0" w:color="auto"/>
              <w:right w:val="single" w:sz="4" w:space="0" w:color="auto"/>
            </w:tcBorders>
            <w:vAlign w:val="center"/>
          </w:tcPr>
          <w:p w14:paraId="5F7A18E9" w14:textId="2D59925B" w:rsidR="00CF698D" w:rsidRPr="00C8207B" w:rsidRDefault="00CF698D" w:rsidP="00CF698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1.5</w:t>
            </w:r>
          </w:p>
        </w:tc>
        <w:tc>
          <w:tcPr>
            <w:tcW w:w="2397" w:type="dxa"/>
            <w:vMerge w:val="restart"/>
            <w:tcBorders>
              <w:top w:val="single" w:sz="4" w:space="0" w:color="auto"/>
              <w:left w:val="single" w:sz="4" w:space="0" w:color="auto"/>
              <w:right w:val="single" w:sz="4" w:space="0" w:color="auto"/>
            </w:tcBorders>
            <w:vAlign w:val="center"/>
          </w:tcPr>
          <w:p w14:paraId="6A1A8BD7" w14:textId="1C7D73FA" w:rsidR="00CF698D" w:rsidRPr="00C8207B" w:rsidRDefault="00CF698D" w:rsidP="00CF698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Príspevok projektu k integrovaným operáciám </w:t>
            </w:r>
          </w:p>
        </w:tc>
        <w:tc>
          <w:tcPr>
            <w:tcW w:w="4633" w:type="dxa"/>
            <w:vMerge w:val="restart"/>
            <w:tcBorders>
              <w:top w:val="single" w:sz="4" w:space="0" w:color="auto"/>
              <w:left w:val="single" w:sz="4" w:space="0" w:color="auto"/>
              <w:right w:val="single" w:sz="4" w:space="0" w:color="auto"/>
            </w:tcBorders>
            <w:vAlign w:val="center"/>
          </w:tcPr>
          <w:p w14:paraId="1773B836" w14:textId="1FDE0AF4" w:rsidR="00CF698D" w:rsidRPr="00C8207B" w:rsidRDefault="00CF698D" w:rsidP="00CB0519">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1391" w:type="dxa"/>
            <w:vMerge w:val="restart"/>
            <w:tcBorders>
              <w:top w:val="single" w:sz="4" w:space="0" w:color="auto"/>
              <w:left w:val="single" w:sz="4" w:space="0" w:color="auto"/>
              <w:right w:val="single" w:sz="4" w:space="0" w:color="auto"/>
            </w:tcBorders>
            <w:vAlign w:val="center"/>
          </w:tcPr>
          <w:p w14:paraId="746DD0A8" w14:textId="77777777" w:rsidR="00CF698D" w:rsidRPr="00C8207B" w:rsidRDefault="00CF698D" w:rsidP="00CF698D">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4D6EA1D2" w14:textId="77777777" w:rsidR="00CF698D" w:rsidRPr="00C8207B" w:rsidRDefault="00CF698D" w:rsidP="00CF698D">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2842C397" w14:textId="78AB74C2" w:rsidR="00CF698D" w:rsidRPr="00C8207B" w:rsidRDefault="00CF698D" w:rsidP="00CF698D">
            <w:pPr>
              <w:widowControl w:val="0"/>
              <w:spacing w:line="288" w:lineRule="auto"/>
              <w:jc w:val="center"/>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6</w:t>
            </w:r>
          </w:p>
        </w:tc>
        <w:tc>
          <w:tcPr>
            <w:tcW w:w="4545" w:type="dxa"/>
            <w:tcBorders>
              <w:top w:val="single" w:sz="4" w:space="0" w:color="auto"/>
              <w:left w:val="single" w:sz="4" w:space="0" w:color="auto"/>
              <w:bottom w:val="single" w:sz="4" w:space="0" w:color="auto"/>
              <w:right w:val="single" w:sz="4" w:space="0" w:color="auto"/>
            </w:tcBorders>
          </w:tcPr>
          <w:p w14:paraId="24564A94" w14:textId="702FFD5E" w:rsidR="00CF698D" w:rsidRPr="00C8207B" w:rsidRDefault="00CF698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Projekt je súčasťou integrovanej operácie uvedenej v RIÚS/IÚS UMR </w:t>
            </w:r>
            <w:r w:rsidRPr="00C8207B">
              <w:rPr>
                <w:rFonts w:ascii="Arial" w:hAnsi="Arial" w:cs="Arial"/>
                <w:color w:val="000000" w:themeColor="text1"/>
                <w:sz w:val="19"/>
                <w:szCs w:val="19"/>
              </w:rPr>
              <w:t xml:space="preserve">a podporuje integrovaný prístup a vytvára synergický efekt s inými aktivitami IROP alebo iných OP. </w:t>
            </w:r>
          </w:p>
        </w:tc>
      </w:tr>
      <w:tr w:rsidR="00CF698D" w:rsidRPr="00C8207B" w14:paraId="4B1197FF" w14:textId="77777777" w:rsidTr="0048459B">
        <w:trPr>
          <w:trHeight w:val="697"/>
        </w:trPr>
        <w:tc>
          <w:tcPr>
            <w:tcW w:w="603" w:type="dxa"/>
            <w:vMerge/>
            <w:tcBorders>
              <w:left w:val="single" w:sz="4" w:space="0" w:color="auto"/>
              <w:bottom w:val="single" w:sz="4" w:space="0" w:color="auto"/>
              <w:right w:val="single" w:sz="4" w:space="0" w:color="auto"/>
            </w:tcBorders>
            <w:vAlign w:val="center"/>
          </w:tcPr>
          <w:p w14:paraId="07AB0EA8" w14:textId="77777777" w:rsidR="00CF698D" w:rsidRPr="00C8207B" w:rsidRDefault="00CF698D" w:rsidP="00CF698D">
            <w:pPr>
              <w:spacing w:line="288" w:lineRule="auto"/>
              <w:jc w:val="center"/>
              <w:rPr>
                <w:rFonts w:ascii="Arial" w:hAnsi="Arial" w:cs="Arial"/>
                <w:color w:val="000000" w:themeColor="text1"/>
                <w:sz w:val="19"/>
                <w:szCs w:val="19"/>
              </w:rPr>
            </w:pPr>
          </w:p>
        </w:tc>
        <w:tc>
          <w:tcPr>
            <w:tcW w:w="2397" w:type="dxa"/>
            <w:vMerge/>
            <w:tcBorders>
              <w:left w:val="single" w:sz="4" w:space="0" w:color="auto"/>
              <w:bottom w:val="single" w:sz="4" w:space="0" w:color="auto"/>
              <w:right w:val="single" w:sz="4" w:space="0" w:color="auto"/>
            </w:tcBorders>
            <w:vAlign w:val="center"/>
          </w:tcPr>
          <w:p w14:paraId="485DE75F" w14:textId="77777777" w:rsidR="00CF698D" w:rsidRPr="00C8207B" w:rsidRDefault="00CF698D" w:rsidP="00CF698D">
            <w:pPr>
              <w:spacing w:line="288" w:lineRule="auto"/>
              <w:rPr>
                <w:rFonts w:ascii="Arial" w:eastAsia="Helvetica" w:hAnsi="Arial" w:cs="Arial"/>
                <w:color w:val="000000" w:themeColor="text1"/>
                <w:sz w:val="19"/>
                <w:szCs w:val="19"/>
              </w:rPr>
            </w:pPr>
          </w:p>
        </w:tc>
        <w:tc>
          <w:tcPr>
            <w:tcW w:w="4633" w:type="dxa"/>
            <w:vMerge/>
            <w:tcBorders>
              <w:left w:val="single" w:sz="4" w:space="0" w:color="auto"/>
              <w:bottom w:val="single" w:sz="4" w:space="0" w:color="auto"/>
              <w:right w:val="single" w:sz="4" w:space="0" w:color="auto"/>
            </w:tcBorders>
            <w:vAlign w:val="center"/>
          </w:tcPr>
          <w:p w14:paraId="55820505" w14:textId="77777777" w:rsidR="00CF698D" w:rsidRPr="00C8207B" w:rsidRDefault="00CF698D" w:rsidP="00CF698D">
            <w:pPr>
              <w:spacing w:line="288" w:lineRule="auto"/>
              <w:rPr>
                <w:rFonts w:ascii="Arial" w:hAnsi="Arial" w:cs="Arial"/>
                <w:color w:val="000000" w:themeColor="text1"/>
                <w:sz w:val="19"/>
                <w:szCs w:val="19"/>
              </w:rPr>
            </w:pPr>
          </w:p>
        </w:tc>
        <w:tc>
          <w:tcPr>
            <w:tcW w:w="1391" w:type="dxa"/>
            <w:vMerge/>
            <w:tcBorders>
              <w:left w:val="single" w:sz="4" w:space="0" w:color="auto"/>
              <w:bottom w:val="single" w:sz="4" w:space="0" w:color="auto"/>
              <w:right w:val="single" w:sz="4" w:space="0" w:color="auto"/>
            </w:tcBorders>
            <w:vAlign w:val="center"/>
          </w:tcPr>
          <w:p w14:paraId="78078507" w14:textId="77777777" w:rsidR="00CF698D" w:rsidRPr="00C8207B" w:rsidRDefault="00CF698D" w:rsidP="00CF698D">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5387532E" w14:textId="538A4DE9" w:rsidR="00CF698D" w:rsidRPr="00C8207B" w:rsidRDefault="00CF698D" w:rsidP="00CF698D">
            <w:pPr>
              <w:widowControl w:val="0"/>
              <w:spacing w:line="288" w:lineRule="auto"/>
              <w:jc w:val="center"/>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0</w:t>
            </w:r>
          </w:p>
        </w:tc>
        <w:tc>
          <w:tcPr>
            <w:tcW w:w="4545" w:type="dxa"/>
            <w:tcBorders>
              <w:top w:val="single" w:sz="4" w:space="0" w:color="auto"/>
              <w:left w:val="single" w:sz="4" w:space="0" w:color="auto"/>
              <w:bottom w:val="single" w:sz="4" w:space="0" w:color="auto"/>
              <w:right w:val="single" w:sz="4" w:space="0" w:color="auto"/>
            </w:tcBorders>
          </w:tcPr>
          <w:p w14:paraId="098EEC72" w14:textId="3EBA7C4E" w:rsidR="00CF698D" w:rsidRPr="00C8207B" w:rsidRDefault="00CF698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nie je súčasťou integrovanej operácie uvedenej v RIÚS/IÚS UMR a</w:t>
            </w:r>
            <w:r w:rsidRPr="00C8207B">
              <w:rPr>
                <w:rFonts w:ascii="Arial" w:hAnsi="Arial" w:cs="Arial"/>
                <w:color w:val="000000" w:themeColor="text1"/>
                <w:sz w:val="19"/>
                <w:szCs w:val="19"/>
              </w:rPr>
              <w:t xml:space="preserve"> nepodporuje integrovaný prístup a nevytvára synergický efekt s inými aktivitami IROP alebo iných OP.</w:t>
            </w:r>
          </w:p>
        </w:tc>
      </w:tr>
    </w:tbl>
    <w:p w14:paraId="4CDC0ADA" w14:textId="0CB89D0D"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7. Popis projektu</w:t>
      </w:r>
      <w:r w:rsidR="00516589">
        <w:rPr>
          <w:rFonts w:ascii="Arial" w:hAnsi="Arial" w:cs="Arial"/>
          <w:color w:val="000000" w:themeColor="text1"/>
          <w:sz w:val="19"/>
          <w:szCs w:val="19"/>
        </w:rPr>
        <w:t xml:space="preserve"> a príslušnú stratégiu RIÚS/UMR</w:t>
      </w:r>
      <w:r w:rsidRPr="00C8207B">
        <w:rPr>
          <w:rFonts w:ascii="Arial" w:hAnsi="Arial" w:cs="Arial"/>
          <w:color w:val="000000" w:themeColor="text1"/>
          <w:sz w:val="19"/>
          <w:szCs w:val="19"/>
        </w:rPr>
        <w:t>.</w:t>
      </w:r>
    </w:p>
    <w:p w14:paraId="30992F81" w14:textId="77777777"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7FC02753" w14:textId="77777777"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09B19597" w14:textId="77777777"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 Integrovaná operácia musí byť zároveň uvedená v </w:t>
      </w:r>
      <w:r w:rsidRPr="00C8207B">
        <w:rPr>
          <w:rFonts w:ascii="Arial" w:eastAsia="Helvetica" w:hAnsi="Arial" w:cs="Arial"/>
          <w:color w:val="000000" w:themeColor="text1"/>
          <w:sz w:val="19"/>
          <w:szCs w:val="19"/>
        </w:rPr>
        <w:t>RIÚS/IÚS UMR.</w:t>
      </w:r>
    </w:p>
    <w:p w14:paraId="7CC46DD6" w14:textId="3D5BB543"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či navrhovaná operácia spĺňa podmienky stanovené v definícií integrovanej operácie, či deklarovaný príspevok </w:t>
      </w:r>
      <w:r w:rsidR="00EB2C23">
        <w:rPr>
          <w:rFonts w:ascii="Arial" w:hAnsi="Arial" w:cs="Arial"/>
          <w:color w:val="000000" w:themeColor="text1"/>
          <w:sz w:val="19"/>
          <w:szCs w:val="19"/>
        </w:rPr>
        <w:t xml:space="preserve">uvedený v </w:t>
      </w:r>
      <w:r w:rsidRPr="00C8207B">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w:t>
      </w:r>
      <w:r w:rsidR="005F7DA9">
        <w:rPr>
          <w:rFonts w:ascii="Arial" w:hAnsi="Arial" w:cs="Arial"/>
          <w:color w:val="000000" w:themeColor="text1"/>
          <w:sz w:val="19"/>
          <w:szCs w:val="19"/>
        </w:rPr>
        <w:t xml:space="preserve"> a</w:t>
      </w:r>
      <w:r w:rsidRPr="00C8207B">
        <w:rPr>
          <w:rFonts w:ascii="Arial" w:hAnsi="Arial" w:cs="Arial"/>
          <w:color w:val="000000" w:themeColor="text1"/>
          <w:sz w:val="19"/>
          <w:szCs w:val="19"/>
        </w:rPr>
        <w:t xml:space="preserve"> či je predkladaný projekt nevyhnutnou súčasťou integrovanej operácie</w:t>
      </w:r>
      <w:r w:rsidR="00EB2C23">
        <w:rPr>
          <w:rFonts w:ascii="Arial" w:hAnsi="Arial" w:cs="Arial"/>
          <w:color w:val="000000" w:themeColor="text1"/>
          <w:sz w:val="19"/>
          <w:szCs w:val="19"/>
        </w:rPr>
        <w:t xml:space="preserve"> </w:t>
      </w:r>
      <w:r w:rsidR="00EB2C23" w:rsidRPr="00C8207B">
        <w:rPr>
          <w:rFonts w:ascii="Arial" w:eastAsia="Helvetica" w:hAnsi="Arial" w:cs="Arial"/>
          <w:color w:val="000000" w:themeColor="text1"/>
          <w:sz w:val="19"/>
          <w:szCs w:val="19"/>
        </w:rPr>
        <w:t>uvedenej v RIÚS/IÚS UMR</w:t>
      </w:r>
      <w:r w:rsidRPr="00C8207B">
        <w:rPr>
          <w:rFonts w:ascii="Arial" w:hAnsi="Arial" w:cs="Arial"/>
          <w:color w:val="000000" w:themeColor="text1"/>
          <w:sz w:val="19"/>
          <w:szCs w:val="19"/>
        </w:rPr>
        <w:t>. V prípade, že projekt spĺňa uvedené kritériá priradí bodovú hodnotu (6), v opačnom prípade bodovú hodnotu (0).</w:t>
      </w:r>
    </w:p>
    <w:p w14:paraId="16B69C7C" w14:textId="77777777" w:rsidR="00214217"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65222B62" w14:textId="77777777" w:rsidR="00B14C45" w:rsidRDefault="00B14C45" w:rsidP="009B0748">
      <w:pPr>
        <w:spacing w:before="120" w:after="120" w:line="288" w:lineRule="auto"/>
        <w:jc w:val="both"/>
        <w:rPr>
          <w:rFonts w:ascii="Arial" w:hAnsi="Arial" w:cs="Arial"/>
          <w:color w:val="000000" w:themeColor="text1"/>
          <w:sz w:val="19"/>
          <w:szCs w:val="19"/>
        </w:rPr>
      </w:pPr>
    </w:p>
    <w:p w14:paraId="6AE72A29" w14:textId="77777777" w:rsidR="00B14C45" w:rsidRDefault="00B14C45" w:rsidP="009B0748">
      <w:pPr>
        <w:spacing w:before="120" w:after="120" w:line="288" w:lineRule="auto"/>
        <w:jc w:val="both"/>
        <w:rPr>
          <w:rFonts w:ascii="Arial" w:hAnsi="Arial" w:cs="Arial"/>
          <w:color w:val="000000" w:themeColor="text1"/>
          <w:sz w:val="19"/>
          <w:szCs w:val="19"/>
        </w:rPr>
      </w:pPr>
    </w:p>
    <w:p w14:paraId="414965C0" w14:textId="77777777" w:rsidR="00B14C45" w:rsidRDefault="00B14C45" w:rsidP="009B0748">
      <w:pPr>
        <w:spacing w:before="120" w:after="120" w:line="288" w:lineRule="auto"/>
        <w:jc w:val="both"/>
        <w:rPr>
          <w:rFonts w:ascii="Arial" w:hAnsi="Arial" w:cs="Arial"/>
          <w:color w:val="000000" w:themeColor="text1"/>
          <w:sz w:val="19"/>
          <w:szCs w:val="19"/>
        </w:rPr>
      </w:pPr>
    </w:p>
    <w:p w14:paraId="37D13E28" w14:textId="77777777" w:rsidR="00B14C45" w:rsidRDefault="00B14C45" w:rsidP="009B0748">
      <w:pPr>
        <w:spacing w:before="120" w:after="120" w:line="288" w:lineRule="auto"/>
        <w:jc w:val="both"/>
        <w:rPr>
          <w:rFonts w:ascii="Arial" w:hAnsi="Arial" w:cs="Arial"/>
          <w:color w:val="000000" w:themeColor="text1"/>
          <w:sz w:val="19"/>
          <w:szCs w:val="19"/>
        </w:rPr>
      </w:pPr>
    </w:p>
    <w:p w14:paraId="1219E1E5" w14:textId="77777777" w:rsidR="00CB0519" w:rsidRDefault="00CB0519" w:rsidP="00C945C6">
      <w:pPr>
        <w:spacing w:before="120" w:after="120" w:line="288" w:lineRule="auto"/>
        <w:jc w:val="both"/>
        <w:rPr>
          <w:rFonts w:ascii="Arial" w:eastAsia="Arial Unicode MS" w:hAnsi="Arial" w:cs="Arial"/>
          <w:color w:val="000000" w:themeColor="text1"/>
          <w:sz w:val="19"/>
          <w:szCs w:val="19"/>
        </w:rPr>
      </w:pPr>
    </w:p>
    <w:tbl>
      <w:tblPr>
        <w:tblStyle w:val="TableGrid4"/>
        <w:tblW w:w="15134" w:type="dxa"/>
        <w:tblLook w:val="04A0" w:firstRow="1" w:lastRow="0" w:firstColumn="1" w:lastColumn="0" w:noHBand="0" w:noVBand="1"/>
      </w:tblPr>
      <w:tblGrid>
        <w:gridCol w:w="594"/>
        <w:gridCol w:w="14540"/>
      </w:tblGrid>
      <w:tr w:rsidR="006B000A" w:rsidRPr="00C8207B" w14:paraId="017A8061" w14:textId="77777777" w:rsidTr="00CB0519">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C8207B" w:rsidRDefault="006B000A" w:rsidP="008836B7">
            <w:pPr>
              <w:widowControl w:val="0"/>
              <w:spacing w:line="288" w:lineRule="auto"/>
              <w:ind w:right="2"/>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2.</w:t>
            </w:r>
          </w:p>
        </w:tc>
        <w:tc>
          <w:tcPr>
            <w:tcW w:w="1454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C8207B" w:rsidRDefault="006B000A" w:rsidP="008836B7">
            <w:pPr>
              <w:spacing w:line="288" w:lineRule="auto"/>
              <w:rPr>
                <w:rFonts w:ascii="Arial" w:eastAsia="Helvetica" w:hAnsi="Arial" w:cs="Arial"/>
                <w:color w:val="000000" w:themeColor="text1"/>
                <w:sz w:val="19"/>
                <w:szCs w:val="19"/>
              </w:rPr>
            </w:pPr>
            <w:r w:rsidRPr="00C8207B">
              <w:rPr>
                <w:rFonts w:ascii="Arial" w:hAnsi="Arial" w:cs="Arial"/>
                <w:b/>
                <w:bCs/>
                <w:color w:val="000000" w:themeColor="text1"/>
                <w:sz w:val="19"/>
                <w:szCs w:val="19"/>
              </w:rPr>
              <w:t>Navrhovaný spôsob realizácie projektu</w:t>
            </w:r>
          </w:p>
        </w:tc>
      </w:tr>
    </w:tbl>
    <w:p w14:paraId="55BA3E33" w14:textId="77777777" w:rsidR="00BE2F8F" w:rsidRPr="00CB0519" w:rsidRDefault="00BE2F8F" w:rsidP="00CB0519">
      <w:pPr>
        <w:spacing w:after="0"/>
        <w:rPr>
          <w:sz w:val="8"/>
          <w:szCs w:val="8"/>
        </w:rPr>
      </w:pPr>
    </w:p>
    <w:tbl>
      <w:tblPr>
        <w:tblStyle w:val="TableGrid4"/>
        <w:tblW w:w="15134" w:type="dxa"/>
        <w:tblLook w:val="04A0" w:firstRow="1" w:lastRow="0" w:firstColumn="1" w:lastColumn="0" w:noHBand="0" w:noVBand="1"/>
      </w:tblPr>
      <w:tblGrid>
        <w:gridCol w:w="603"/>
        <w:gridCol w:w="2390"/>
        <w:gridCol w:w="3494"/>
        <w:gridCol w:w="1389"/>
        <w:gridCol w:w="1557"/>
        <w:gridCol w:w="5701"/>
      </w:tblGrid>
      <w:tr w:rsidR="00D60222" w:rsidRPr="00C8207B" w14:paraId="7E1A3250" w14:textId="77777777" w:rsidTr="00CB0519">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4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7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1CAE81EA" w14:textId="77777777" w:rsidTr="00CB0519">
        <w:trPr>
          <w:trHeight w:val="912"/>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2.1</w:t>
            </w:r>
          </w:p>
        </w:tc>
        <w:tc>
          <w:tcPr>
            <w:tcW w:w="2390" w:type="dxa"/>
            <w:vMerge w:val="restart"/>
            <w:tcBorders>
              <w:top w:val="single" w:sz="4" w:space="0" w:color="auto"/>
              <w:left w:val="single" w:sz="4" w:space="0" w:color="auto"/>
              <w:bottom w:val="single" w:sz="4" w:space="0" w:color="auto"/>
              <w:right w:val="single" w:sz="4" w:space="0" w:color="auto"/>
            </w:tcBorders>
            <w:vAlign w:val="center"/>
            <w:hideMark/>
          </w:tcPr>
          <w:p w14:paraId="185E8D43" w14:textId="5AACF5C1"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Vhodnosť a prepojenosť navrhovaných aktivít projektu vo vzťahu k východiskovej situácii a k stanoveným cieľom projektu</w:t>
            </w:r>
          </w:p>
        </w:tc>
        <w:tc>
          <w:tcPr>
            <w:tcW w:w="3494" w:type="dxa"/>
            <w:vMerge w:val="restart"/>
            <w:tcBorders>
              <w:top w:val="single" w:sz="4" w:space="0" w:color="auto"/>
              <w:left w:val="single" w:sz="4" w:space="0" w:color="auto"/>
              <w:bottom w:val="single" w:sz="4" w:space="0" w:color="auto"/>
              <w:right w:val="single" w:sz="4" w:space="0" w:color="auto"/>
            </w:tcBorders>
            <w:vAlign w:val="center"/>
            <w:hideMark/>
          </w:tcPr>
          <w:p w14:paraId="7E5DF1A4" w14:textId="5CCA5379" w:rsidR="00077446" w:rsidRPr="00C8207B" w:rsidRDefault="00077446" w:rsidP="00CB0519">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1389" w:type="dxa"/>
            <w:vMerge w:val="restart"/>
            <w:tcBorders>
              <w:top w:val="single" w:sz="4" w:space="0" w:color="auto"/>
              <w:left w:val="single" w:sz="4" w:space="0" w:color="auto"/>
              <w:bottom w:val="single" w:sz="4" w:space="0" w:color="auto"/>
              <w:right w:val="single" w:sz="4" w:space="0" w:color="auto"/>
            </w:tcBorders>
            <w:vAlign w:val="center"/>
            <w:hideMark/>
          </w:tcPr>
          <w:p w14:paraId="36019B95" w14:textId="77777777" w:rsidR="00077446" w:rsidRPr="00C8207B" w:rsidRDefault="00077446" w:rsidP="00077446">
            <w:pPr>
              <w:jc w:val="center"/>
              <w:rPr>
                <w:rFonts w:ascii="Arial" w:hAnsi="Arial" w:cs="Arial"/>
                <w:color w:val="000000" w:themeColor="text1"/>
                <w:sz w:val="19"/>
                <w:szCs w:val="19"/>
              </w:rPr>
            </w:pPr>
            <w:r w:rsidRPr="00C8207B">
              <w:rPr>
                <w:rFonts w:ascii="Arial" w:hAnsi="Arial" w:cs="Arial"/>
                <w:color w:val="000000" w:themeColor="text1"/>
                <w:sz w:val="19"/>
                <w:szCs w:val="19"/>
              </w:rPr>
              <w:t>Bodové</w:t>
            </w:r>
          </w:p>
          <w:p w14:paraId="6EC81997" w14:textId="76BA832F"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D8A97A4" w14:textId="12601898"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6</w:t>
            </w:r>
          </w:p>
        </w:tc>
        <w:tc>
          <w:tcPr>
            <w:tcW w:w="5701" w:type="dxa"/>
            <w:tcBorders>
              <w:top w:val="single" w:sz="4" w:space="0" w:color="auto"/>
              <w:left w:val="single" w:sz="4" w:space="0" w:color="auto"/>
              <w:bottom w:val="single" w:sz="4" w:space="0" w:color="auto"/>
              <w:right w:val="single" w:sz="4" w:space="0" w:color="auto"/>
            </w:tcBorders>
            <w:vAlign w:val="center"/>
            <w:hideMark/>
          </w:tcPr>
          <w:p w14:paraId="18E823B4" w14:textId="0A808035" w:rsidR="00077446" w:rsidRPr="00C8207B" w:rsidRDefault="00077446"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077446" w:rsidRPr="00C8207B" w14:paraId="22DF6D85" w14:textId="77777777" w:rsidTr="00CB0519">
        <w:trPr>
          <w:trHeight w:val="1265"/>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0"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077446" w:rsidRPr="00C8207B" w:rsidRDefault="00077446" w:rsidP="00077446">
            <w:pPr>
              <w:spacing w:line="288" w:lineRule="auto"/>
              <w:rPr>
                <w:rFonts w:ascii="Arial" w:hAnsi="Arial" w:cs="Arial"/>
                <w:color w:val="000000" w:themeColor="text1"/>
                <w:sz w:val="19"/>
                <w:szCs w:val="19"/>
              </w:rPr>
            </w:pPr>
          </w:p>
        </w:tc>
        <w:tc>
          <w:tcPr>
            <w:tcW w:w="3494"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077446" w:rsidRPr="00C8207B" w:rsidRDefault="00077446" w:rsidP="00077446">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FC512CA" w14:textId="064B3A8F"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w:t>
            </w:r>
          </w:p>
        </w:tc>
        <w:tc>
          <w:tcPr>
            <w:tcW w:w="5701" w:type="dxa"/>
            <w:tcBorders>
              <w:top w:val="single" w:sz="4" w:space="0" w:color="auto"/>
              <w:left w:val="single" w:sz="4" w:space="0" w:color="auto"/>
              <w:bottom w:val="single" w:sz="4" w:space="0" w:color="auto"/>
              <w:right w:val="single" w:sz="4" w:space="0" w:color="auto"/>
            </w:tcBorders>
            <w:vAlign w:val="center"/>
            <w:hideMark/>
          </w:tcPr>
          <w:p w14:paraId="466EC745" w14:textId="2147D5E2" w:rsidR="00077446" w:rsidRPr="00C8207B" w:rsidRDefault="00077446"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niektoré aktivity sa javia ako nevhodné pre realizáciu projektu. Nedostatky nie sú závažného charakteru, neohrozujú jeho úspešnú realizáciu. </w:t>
            </w:r>
          </w:p>
        </w:tc>
      </w:tr>
      <w:tr w:rsidR="00077446" w:rsidRPr="00C8207B" w14:paraId="07AD65C7" w14:textId="77777777" w:rsidTr="00CB0519">
        <w:trPr>
          <w:trHeight w:val="137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70795DC8"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0" w:type="dxa"/>
            <w:vMerge/>
            <w:tcBorders>
              <w:top w:val="single" w:sz="4" w:space="0" w:color="auto"/>
              <w:left w:val="single" w:sz="4" w:space="0" w:color="auto"/>
              <w:bottom w:val="single" w:sz="4" w:space="0" w:color="auto"/>
              <w:right w:val="single" w:sz="4" w:space="0" w:color="auto"/>
            </w:tcBorders>
            <w:vAlign w:val="center"/>
            <w:hideMark/>
          </w:tcPr>
          <w:p w14:paraId="7B0FB305" w14:textId="77777777" w:rsidR="00077446" w:rsidRPr="00C8207B" w:rsidRDefault="00077446" w:rsidP="00077446">
            <w:pPr>
              <w:spacing w:line="288" w:lineRule="auto"/>
              <w:rPr>
                <w:rFonts w:ascii="Arial" w:hAnsi="Arial" w:cs="Arial"/>
                <w:color w:val="000000" w:themeColor="text1"/>
                <w:sz w:val="19"/>
                <w:szCs w:val="19"/>
              </w:rPr>
            </w:pPr>
          </w:p>
        </w:tc>
        <w:tc>
          <w:tcPr>
            <w:tcW w:w="3494" w:type="dxa"/>
            <w:vMerge/>
            <w:tcBorders>
              <w:top w:val="single" w:sz="4" w:space="0" w:color="auto"/>
              <w:left w:val="single" w:sz="4" w:space="0" w:color="auto"/>
              <w:bottom w:val="single" w:sz="4" w:space="0" w:color="auto"/>
              <w:right w:val="single" w:sz="4" w:space="0" w:color="auto"/>
            </w:tcBorders>
            <w:vAlign w:val="center"/>
            <w:hideMark/>
          </w:tcPr>
          <w:p w14:paraId="2453C047" w14:textId="77777777" w:rsidR="00077446" w:rsidRPr="00C8207B" w:rsidRDefault="00077446" w:rsidP="00077446">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3C042834"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6872684" w14:textId="481230DB"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5701" w:type="dxa"/>
            <w:tcBorders>
              <w:top w:val="single" w:sz="4" w:space="0" w:color="auto"/>
              <w:left w:val="single" w:sz="4" w:space="0" w:color="auto"/>
              <w:bottom w:val="single" w:sz="4" w:space="0" w:color="auto"/>
              <w:right w:val="single" w:sz="4" w:space="0" w:color="auto"/>
            </w:tcBorders>
            <w:vAlign w:val="center"/>
            <w:hideMark/>
          </w:tcPr>
          <w:p w14:paraId="09DD3E58" w14:textId="78EA6D0E" w:rsidR="00077446" w:rsidRPr="00C8207B" w:rsidRDefault="00077446"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57C686A2" w14:textId="4B8B8B3D" w:rsidR="006D5679" w:rsidRPr="00C8207B" w:rsidRDefault="006D5679" w:rsidP="00FB25CE">
      <w:pPr>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w:t>
      </w:r>
      <w:r w:rsidR="006C072F">
        <w:rPr>
          <w:rFonts w:ascii="Arial" w:hAnsi="Arial" w:cs="Arial"/>
          <w:color w:val="000000" w:themeColor="text1"/>
          <w:sz w:val="19"/>
          <w:szCs w:val="19"/>
        </w:rPr>
        <w:t>v</w:t>
      </w:r>
      <w:r w:rsidR="0027284E">
        <w:rPr>
          <w:rFonts w:ascii="Arial" w:hAnsi="Arial" w:cs="Arial"/>
          <w:color w:val="000000" w:themeColor="text1"/>
          <w:sz w:val="19"/>
          <w:szCs w:val="19"/>
        </w:rPr>
        <w:t> </w:t>
      </w:r>
      <w:r w:rsidR="006C072F">
        <w:rPr>
          <w:rFonts w:ascii="Arial" w:hAnsi="Arial" w:cs="Arial"/>
          <w:color w:val="000000" w:themeColor="text1"/>
          <w:sz w:val="19"/>
          <w:szCs w:val="19"/>
        </w:rPr>
        <w:t>častiach</w:t>
      </w:r>
      <w:r w:rsidR="0027284E">
        <w:rPr>
          <w:rFonts w:ascii="Arial" w:hAnsi="Arial" w:cs="Arial"/>
          <w:color w:val="000000" w:themeColor="text1"/>
          <w:sz w:val="19"/>
          <w:szCs w:val="19"/>
        </w:rPr>
        <w:t xml:space="preserve"> ŽoNFP</w:t>
      </w:r>
      <w:r w:rsidR="006C072F">
        <w:rPr>
          <w:rFonts w:ascii="Arial" w:hAnsi="Arial" w:cs="Arial"/>
          <w:color w:val="000000" w:themeColor="text1"/>
          <w:sz w:val="19"/>
          <w:szCs w:val="19"/>
        </w:rPr>
        <w:t>: 7. Popis projektu,</w:t>
      </w:r>
      <w:r w:rsidRPr="00C8207B">
        <w:rPr>
          <w:rFonts w:ascii="Arial" w:hAnsi="Arial" w:cs="Arial"/>
          <w:color w:val="000000" w:themeColor="text1"/>
          <w:sz w:val="19"/>
          <w:szCs w:val="19"/>
        </w:rPr>
        <w:t xml:space="preserve"> 10.1 Aktivity projektu a očakávané merateľné ukazovatele, 10.2. Prehľad merateľných ukazovateľov projektu.</w:t>
      </w:r>
    </w:p>
    <w:p w14:paraId="7627E996" w14:textId="77777777" w:rsidR="006D5679" w:rsidRPr="00C8207B" w:rsidRDefault="006D5679" w:rsidP="005724F3">
      <w:pPr>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plnenie nasledovných oblastí:</w:t>
      </w:r>
    </w:p>
    <w:p w14:paraId="74391F8B" w14:textId="37A95A34" w:rsidR="006D5679" w:rsidRPr="00C8207B" w:rsidRDefault="006D5679" w:rsidP="00FB25CE">
      <w:pPr>
        <w:pStyle w:val="Odsekzoznamu"/>
        <w:numPr>
          <w:ilvl w:val="0"/>
          <w:numId w:val="6"/>
        </w:numPr>
        <w:spacing w:after="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navrhované aktivity projektu sú dostatočne odôvodnené a vychádzajú z definovaných potrieb žiadateľa, </w:t>
      </w:r>
    </w:p>
    <w:p w14:paraId="4E7C01AB" w14:textId="77777777" w:rsidR="006D5679" w:rsidRPr="00C8207B" w:rsidRDefault="006D5679" w:rsidP="00FB25CE">
      <w:pPr>
        <w:pStyle w:val="Odsekzoznamu"/>
        <w:numPr>
          <w:ilvl w:val="0"/>
          <w:numId w:val="6"/>
        </w:numPr>
        <w:spacing w:after="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všetky aktivity smerujú k napĺňaniu cieľov projektu,</w:t>
      </w:r>
    </w:p>
    <w:p w14:paraId="0658E5CD" w14:textId="77777777" w:rsidR="006D5679" w:rsidRPr="00C8207B" w:rsidRDefault="006D5679" w:rsidP="00FB25CE">
      <w:pPr>
        <w:pStyle w:val="Odsekzoznamu"/>
        <w:numPr>
          <w:ilvl w:val="0"/>
          <w:numId w:val="6"/>
        </w:numPr>
        <w:spacing w:after="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ciele projektu sú realisticky postavené vzhľadom na aktivity projektu (cieľ projektu nie je podhodnotený, ani príliš ambiciózny vzhľadom na navrhované aktivity).</w:t>
      </w:r>
    </w:p>
    <w:p w14:paraId="1B74936F" w14:textId="4BB768EB" w:rsidR="006D5679" w:rsidRPr="00C8207B" w:rsidRDefault="006D5679" w:rsidP="005724F3">
      <w:pPr>
        <w:tabs>
          <w:tab w:val="left" w:pos="1680"/>
        </w:tabs>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0A1A93">
        <w:rPr>
          <w:rFonts w:ascii="Arial" w:hAnsi="Arial" w:cs="Arial"/>
          <w:color w:val="000000" w:themeColor="text1"/>
          <w:sz w:val="19"/>
          <w:szCs w:val="19"/>
        </w:rPr>
        <w:t>výdavky medzi neoprávnené výdavk</w:t>
      </w:r>
      <w:r w:rsidRPr="00C8207B">
        <w:rPr>
          <w:rFonts w:ascii="Arial" w:hAnsi="Arial" w:cs="Arial"/>
          <w:color w:val="000000" w:themeColor="text1"/>
          <w:sz w:val="19"/>
          <w:szCs w:val="19"/>
        </w:rPr>
        <w:t xml:space="preserve">y (tie následne vyhodnotí a vyčísli v hodnotiacich kritériách 4.1, 4.2 a 4.4.). </w:t>
      </w:r>
    </w:p>
    <w:p w14:paraId="6248D85F" w14:textId="36B4E1D9" w:rsidR="006D5679" w:rsidRPr="006C072F" w:rsidRDefault="006D5679" w:rsidP="005724F3">
      <w:pPr>
        <w:tabs>
          <w:tab w:val="left" w:pos="1680"/>
        </w:tabs>
        <w:spacing w:before="120" w:after="0" w:line="288" w:lineRule="auto"/>
        <w:jc w:val="both"/>
        <w:rPr>
          <w:rFonts w:ascii="Arial" w:hAnsi="Arial" w:cs="Arial"/>
          <w:color w:val="000000" w:themeColor="text1"/>
          <w:sz w:val="19"/>
          <w:szCs w:val="19"/>
        </w:rPr>
      </w:pPr>
      <w:r w:rsidRPr="006C072F">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sidR="00D971D8">
        <w:rPr>
          <w:rFonts w:ascii="Arial" w:hAnsi="Arial" w:cs="Arial"/>
          <w:color w:val="000000" w:themeColor="text1"/>
          <w:sz w:val="19"/>
          <w:szCs w:val="19"/>
        </w:rPr>
        <w:t xml:space="preserve"> (vrátane)</w:t>
      </w:r>
      <w:r w:rsidRPr="006C072F">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w:t>
      </w:r>
      <w:r w:rsidR="000A1A93">
        <w:rPr>
          <w:rFonts w:ascii="Arial" w:hAnsi="Arial" w:cs="Arial"/>
          <w:color w:val="000000" w:themeColor="text1"/>
          <w:sz w:val="19"/>
          <w:szCs w:val="19"/>
        </w:rPr>
        <w:t>adných</w:t>
      </w:r>
      <w:r w:rsidRPr="006C072F">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1FA1A68E" w14:textId="189BAA4F" w:rsidR="006D5679" w:rsidRDefault="006D5679" w:rsidP="005724F3">
      <w:pPr>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391"/>
        <w:gridCol w:w="3493"/>
        <w:gridCol w:w="1391"/>
        <w:gridCol w:w="1557"/>
        <w:gridCol w:w="5557"/>
      </w:tblGrid>
      <w:tr w:rsidR="004A7540" w:rsidRPr="00C8207B" w14:paraId="0F31A32C" w14:textId="77777777" w:rsidTr="00FB25CE">
        <w:trPr>
          <w:trHeight w:val="397"/>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8CCF9D"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05B3DF"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49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D232FA"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FA66CE"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46B957"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41038A"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4E32B2EB" w14:textId="77777777" w:rsidTr="00FB25CE">
        <w:trPr>
          <w:trHeight w:val="566"/>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226326D"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2.2</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2E693CBE" w14:textId="29084753"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Posúdenie vhodnosti navrhovaných aktivít z vecného a časového hľadiska</w:t>
            </w:r>
          </w:p>
        </w:tc>
        <w:tc>
          <w:tcPr>
            <w:tcW w:w="3493" w:type="dxa"/>
            <w:vMerge w:val="restart"/>
            <w:tcBorders>
              <w:top w:val="single" w:sz="4" w:space="0" w:color="auto"/>
              <w:left w:val="single" w:sz="4" w:space="0" w:color="auto"/>
              <w:bottom w:val="single" w:sz="4" w:space="0" w:color="auto"/>
              <w:right w:val="single" w:sz="4" w:space="0" w:color="auto"/>
            </w:tcBorders>
            <w:vAlign w:val="center"/>
            <w:hideMark/>
          </w:tcPr>
          <w:p w14:paraId="164C00E5" w14:textId="6A634B1D" w:rsidR="00077446" w:rsidRPr="00C8207B" w:rsidRDefault="00077446"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1391" w:type="dxa"/>
            <w:vMerge w:val="restart"/>
            <w:tcBorders>
              <w:top w:val="single" w:sz="4" w:space="0" w:color="auto"/>
              <w:left w:val="single" w:sz="4" w:space="0" w:color="auto"/>
              <w:bottom w:val="single" w:sz="4" w:space="0" w:color="auto"/>
              <w:right w:val="single" w:sz="4" w:space="0" w:color="auto"/>
            </w:tcBorders>
            <w:vAlign w:val="center"/>
          </w:tcPr>
          <w:p w14:paraId="237BBF43" w14:textId="77777777" w:rsidR="00077446" w:rsidRPr="00C8207B" w:rsidRDefault="00077446" w:rsidP="00077446">
            <w:pPr>
              <w:widowControl w:val="0"/>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143F7D22"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62B02CE2" w14:textId="0DF32938"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6</w:t>
            </w:r>
          </w:p>
        </w:tc>
        <w:tc>
          <w:tcPr>
            <w:tcW w:w="5557" w:type="dxa"/>
            <w:tcBorders>
              <w:top w:val="single" w:sz="4" w:space="0" w:color="auto"/>
              <w:left w:val="single" w:sz="4" w:space="0" w:color="auto"/>
              <w:bottom w:val="single" w:sz="4" w:space="0" w:color="auto"/>
              <w:right w:val="single" w:sz="4" w:space="0" w:color="auto"/>
            </w:tcBorders>
            <w:vAlign w:val="center"/>
            <w:hideMark/>
          </w:tcPr>
          <w:p w14:paraId="1BB6C866" w14:textId="69494FA6"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077446" w:rsidRPr="00C8207B" w14:paraId="47AB5723" w14:textId="77777777" w:rsidTr="00FB25CE">
        <w:trPr>
          <w:trHeight w:val="1637"/>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0A06AE40"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3D578EAA" w14:textId="77777777" w:rsidR="00077446" w:rsidRPr="00C8207B" w:rsidRDefault="00077446" w:rsidP="00077446">
            <w:pPr>
              <w:spacing w:line="288" w:lineRule="auto"/>
              <w:rPr>
                <w:rFonts w:ascii="Arial" w:hAnsi="Arial" w:cs="Arial"/>
                <w:color w:val="000000" w:themeColor="text1"/>
                <w:sz w:val="19"/>
                <w:szCs w:val="19"/>
              </w:rPr>
            </w:pPr>
          </w:p>
        </w:tc>
        <w:tc>
          <w:tcPr>
            <w:tcW w:w="3493" w:type="dxa"/>
            <w:vMerge/>
            <w:tcBorders>
              <w:top w:val="single" w:sz="4" w:space="0" w:color="auto"/>
              <w:left w:val="single" w:sz="4" w:space="0" w:color="auto"/>
              <w:bottom w:val="single" w:sz="4" w:space="0" w:color="auto"/>
              <w:right w:val="single" w:sz="4" w:space="0" w:color="auto"/>
            </w:tcBorders>
            <w:vAlign w:val="center"/>
            <w:hideMark/>
          </w:tcPr>
          <w:p w14:paraId="6308D930" w14:textId="77777777" w:rsidR="00077446" w:rsidRPr="00C8207B" w:rsidRDefault="00077446" w:rsidP="00077446">
            <w:pPr>
              <w:spacing w:line="288" w:lineRule="auto"/>
              <w:rPr>
                <w:rFonts w:ascii="Arial" w:hAnsi="Arial" w:cs="Arial"/>
                <w:color w:val="000000" w:themeColor="text1"/>
                <w:sz w:val="19"/>
                <w:szCs w:val="19"/>
              </w:rPr>
            </w:pPr>
          </w:p>
        </w:tc>
        <w:tc>
          <w:tcPr>
            <w:tcW w:w="1391" w:type="dxa"/>
            <w:vMerge/>
            <w:tcBorders>
              <w:top w:val="single" w:sz="4" w:space="0" w:color="auto"/>
              <w:left w:val="single" w:sz="4" w:space="0" w:color="auto"/>
              <w:bottom w:val="single" w:sz="4" w:space="0" w:color="auto"/>
              <w:right w:val="single" w:sz="4" w:space="0" w:color="auto"/>
            </w:tcBorders>
            <w:vAlign w:val="center"/>
            <w:hideMark/>
          </w:tcPr>
          <w:p w14:paraId="6580E093"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1EABB72F" w14:textId="28A02369"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w:t>
            </w:r>
          </w:p>
        </w:tc>
        <w:tc>
          <w:tcPr>
            <w:tcW w:w="5557" w:type="dxa"/>
            <w:tcBorders>
              <w:top w:val="single" w:sz="4" w:space="0" w:color="auto"/>
              <w:left w:val="single" w:sz="4" w:space="0" w:color="auto"/>
              <w:bottom w:val="single" w:sz="4" w:space="0" w:color="auto"/>
              <w:right w:val="single" w:sz="4" w:space="0" w:color="auto"/>
            </w:tcBorders>
            <w:vAlign w:val="center"/>
            <w:hideMark/>
          </w:tcPr>
          <w:p w14:paraId="3C9F55CC" w14:textId="5221729B"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077446" w:rsidRPr="00C8207B" w14:paraId="5C9617B2" w14:textId="77777777" w:rsidTr="00FB25CE">
        <w:trPr>
          <w:trHeight w:val="1561"/>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33AC65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50D89FCC" w14:textId="77777777" w:rsidR="00077446" w:rsidRPr="00C8207B" w:rsidRDefault="00077446" w:rsidP="00077446">
            <w:pPr>
              <w:spacing w:line="288" w:lineRule="auto"/>
              <w:rPr>
                <w:rFonts w:ascii="Arial" w:hAnsi="Arial" w:cs="Arial"/>
                <w:color w:val="000000" w:themeColor="text1"/>
                <w:sz w:val="19"/>
                <w:szCs w:val="19"/>
              </w:rPr>
            </w:pPr>
          </w:p>
        </w:tc>
        <w:tc>
          <w:tcPr>
            <w:tcW w:w="3493" w:type="dxa"/>
            <w:vMerge/>
            <w:tcBorders>
              <w:top w:val="single" w:sz="4" w:space="0" w:color="auto"/>
              <w:left w:val="single" w:sz="4" w:space="0" w:color="auto"/>
              <w:bottom w:val="single" w:sz="4" w:space="0" w:color="auto"/>
              <w:right w:val="single" w:sz="4" w:space="0" w:color="auto"/>
            </w:tcBorders>
            <w:vAlign w:val="center"/>
            <w:hideMark/>
          </w:tcPr>
          <w:p w14:paraId="21772FED" w14:textId="77777777" w:rsidR="00077446" w:rsidRPr="00C8207B" w:rsidRDefault="00077446" w:rsidP="00077446">
            <w:pPr>
              <w:spacing w:line="288" w:lineRule="auto"/>
              <w:rPr>
                <w:rFonts w:ascii="Arial" w:hAnsi="Arial" w:cs="Arial"/>
                <w:color w:val="000000" w:themeColor="text1"/>
                <w:sz w:val="19"/>
                <w:szCs w:val="19"/>
              </w:rPr>
            </w:pPr>
          </w:p>
        </w:tc>
        <w:tc>
          <w:tcPr>
            <w:tcW w:w="1391" w:type="dxa"/>
            <w:vMerge/>
            <w:tcBorders>
              <w:top w:val="single" w:sz="4" w:space="0" w:color="auto"/>
              <w:left w:val="single" w:sz="4" w:space="0" w:color="auto"/>
              <w:bottom w:val="single" w:sz="4" w:space="0" w:color="auto"/>
              <w:right w:val="single" w:sz="4" w:space="0" w:color="auto"/>
            </w:tcBorders>
            <w:vAlign w:val="center"/>
            <w:hideMark/>
          </w:tcPr>
          <w:p w14:paraId="74765044"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9F2313E" w14:textId="7C76041D"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5557" w:type="dxa"/>
            <w:tcBorders>
              <w:top w:val="single" w:sz="4" w:space="0" w:color="auto"/>
              <w:left w:val="single" w:sz="4" w:space="0" w:color="auto"/>
              <w:bottom w:val="single" w:sz="4" w:space="0" w:color="auto"/>
              <w:right w:val="single" w:sz="4" w:space="0" w:color="auto"/>
            </w:tcBorders>
            <w:vAlign w:val="center"/>
            <w:hideMark/>
          </w:tcPr>
          <w:p w14:paraId="5B581121" w14:textId="0D13CF2C"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363A240D" w14:textId="6BDD5010" w:rsidR="006D5679" w:rsidRPr="00C8207B"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 časti</w:t>
      </w:r>
      <w:r w:rsidR="00355BD1">
        <w:rPr>
          <w:rFonts w:ascii="Arial" w:hAnsi="Arial" w:cs="Arial"/>
          <w:color w:val="000000" w:themeColor="text1"/>
          <w:sz w:val="19"/>
          <w:szCs w:val="19"/>
        </w:rPr>
        <w:t>ach</w:t>
      </w:r>
      <w:r w:rsidRPr="00C8207B">
        <w:rPr>
          <w:rFonts w:ascii="Arial" w:hAnsi="Arial" w:cs="Arial"/>
          <w:color w:val="000000" w:themeColor="text1"/>
          <w:sz w:val="19"/>
          <w:szCs w:val="19"/>
        </w:rPr>
        <w:t xml:space="preserve"> ŽoNFP</w:t>
      </w:r>
      <w:r w:rsidR="00355BD1">
        <w:rPr>
          <w:rFonts w:ascii="Arial" w:hAnsi="Arial" w:cs="Arial"/>
          <w:color w:val="000000" w:themeColor="text1"/>
          <w:sz w:val="19"/>
          <w:szCs w:val="19"/>
        </w:rPr>
        <w:t xml:space="preserve">: </w:t>
      </w:r>
      <w:r w:rsidR="00355BD1" w:rsidRPr="00C8207B">
        <w:rPr>
          <w:rFonts w:ascii="Arial" w:hAnsi="Arial" w:cs="Arial"/>
          <w:color w:val="000000" w:themeColor="text1"/>
          <w:sz w:val="19"/>
          <w:szCs w:val="19"/>
        </w:rPr>
        <w:t xml:space="preserve">7.2 </w:t>
      </w:r>
      <w:r w:rsidRPr="00C8207B">
        <w:rPr>
          <w:rFonts w:ascii="Arial" w:hAnsi="Arial" w:cs="Arial"/>
          <w:color w:val="000000" w:themeColor="text1"/>
          <w:sz w:val="19"/>
          <w:szCs w:val="19"/>
        </w:rPr>
        <w:t xml:space="preserve">Spôsob realizácie aktivít projektu, </w:t>
      </w:r>
      <w:r w:rsidR="00355BD1">
        <w:rPr>
          <w:rFonts w:ascii="Arial" w:hAnsi="Arial" w:cs="Arial"/>
          <w:color w:val="000000" w:themeColor="text1"/>
          <w:sz w:val="19"/>
          <w:szCs w:val="19"/>
        </w:rPr>
        <w:t xml:space="preserve">9. </w:t>
      </w:r>
      <w:r w:rsidRPr="00C8207B">
        <w:rPr>
          <w:rFonts w:ascii="Arial" w:hAnsi="Arial" w:cs="Arial"/>
          <w:color w:val="000000" w:themeColor="text1"/>
          <w:sz w:val="19"/>
          <w:szCs w:val="19"/>
        </w:rPr>
        <w:t>Harmonogram realizácie aktivít</w:t>
      </w:r>
      <w:r w:rsidRPr="003A004E">
        <w:rPr>
          <w:rFonts w:ascii="Arial" w:hAnsi="Arial" w:cs="Arial"/>
          <w:color w:val="000000" w:themeColor="text1"/>
          <w:sz w:val="19"/>
          <w:szCs w:val="19"/>
        </w:rPr>
        <w:t xml:space="preserve">, </w:t>
      </w:r>
      <w:r w:rsidR="00355BD1">
        <w:rPr>
          <w:rFonts w:ascii="Arial" w:hAnsi="Arial" w:cs="Arial"/>
          <w:color w:val="000000" w:themeColor="text1"/>
          <w:sz w:val="19"/>
          <w:szCs w:val="19"/>
        </w:rPr>
        <w:t>p</w:t>
      </w:r>
      <w:r w:rsidRPr="003A004E">
        <w:rPr>
          <w:rFonts w:ascii="Arial" w:hAnsi="Arial" w:cs="Arial"/>
          <w:color w:val="000000" w:themeColor="text1"/>
          <w:sz w:val="19"/>
          <w:szCs w:val="19"/>
        </w:rPr>
        <w:t>ríloha</w:t>
      </w:r>
      <w:r w:rsidR="00E419C6">
        <w:rPr>
          <w:rFonts w:ascii="Arial" w:hAnsi="Arial" w:cs="Arial"/>
          <w:color w:val="000000" w:themeColor="text1"/>
          <w:sz w:val="19"/>
          <w:szCs w:val="19"/>
        </w:rPr>
        <w:t xml:space="preserve"> </w:t>
      </w:r>
      <w:r w:rsidR="003A004E" w:rsidRPr="003A004E">
        <w:rPr>
          <w:rFonts w:ascii="Arial" w:hAnsi="Arial" w:cs="Arial"/>
          <w:color w:val="000000" w:themeColor="text1"/>
          <w:sz w:val="19"/>
          <w:szCs w:val="19"/>
        </w:rPr>
        <w:t>Právoplatné rozhodnutie príslušného</w:t>
      </w:r>
      <w:r w:rsidR="00C945C6">
        <w:rPr>
          <w:rFonts w:ascii="Arial" w:hAnsi="Arial" w:cs="Arial"/>
          <w:color w:val="000000" w:themeColor="text1"/>
          <w:sz w:val="19"/>
          <w:szCs w:val="19"/>
        </w:rPr>
        <w:t xml:space="preserve"> stavebného úradu alebo iné povolenie, p</w:t>
      </w:r>
      <w:r w:rsidR="003A004E" w:rsidRPr="003A004E">
        <w:rPr>
          <w:rFonts w:ascii="Arial" w:hAnsi="Arial" w:cs="Arial"/>
          <w:color w:val="000000" w:themeColor="text1"/>
          <w:sz w:val="19"/>
          <w:szCs w:val="19"/>
        </w:rPr>
        <w:t>ríloha Projektová dokumentácia</w:t>
      </w:r>
      <w:r w:rsidRPr="003A004E">
        <w:rPr>
          <w:rFonts w:ascii="Arial" w:hAnsi="Arial" w:cs="Arial"/>
          <w:color w:val="000000" w:themeColor="text1"/>
          <w:sz w:val="19"/>
          <w:szCs w:val="19"/>
        </w:rPr>
        <w:t>.</w:t>
      </w:r>
    </w:p>
    <w:p w14:paraId="6F85D29F" w14:textId="77777777" w:rsidR="006D5679" w:rsidRPr="00C8207B" w:rsidRDefault="006D5679" w:rsidP="00C945C6">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plnenie nasledovných oblastí:</w:t>
      </w:r>
    </w:p>
    <w:p w14:paraId="7BEE1E09" w14:textId="76F65B4C"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jednotlivé aktivity</w:t>
      </w:r>
      <w:r w:rsidR="00D971D8">
        <w:rPr>
          <w:rFonts w:ascii="Arial" w:hAnsi="Arial" w:cs="Arial"/>
          <w:color w:val="000000" w:themeColor="text1"/>
          <w:sz w:val="19"/>
          <w:szCs w:val="19"/>
          <w:lang w:val="sk-SK"/>
        </w:rPr>
        <w:t>, resp. čiastkové práce na</w:t>
      </w:r>
      <w:r w:rsidRPr="00C8207B">
        <w:rPr>
          <w:rFonts w:ascii="Arial" w:hAnsi="Arial" w:cs="Arial"/>
          <w:color w:val="000000" w:themeColor="text1"/>
          <w:sz w:val="19"/>
          <w:szCs w:val="19"/>
          <w:lang w:val="sk-SK"/>
        </w:rPr>
        <w:t xml:space="preserve"> projekt</w:t>
      </w:r>
      <w:r w:rsidR="00D971D8">
        <w:rPr>
          <w:rFonts w:ascii="Arial" w:hAnsi="Arial" w:cs="Arial"/>
          <w:color w:val="000000" w:themeColor="text1"/>
          <w:sz w:val="19"/>
          <w:szCs w:val="19"/>
          <w:lang w:val="sk-SK"/>
        </w:rPr>
        <w:t>e</w:t>
      </w:r>
      <w:r w:rsidRPr="00C8207B">
        <w:rPr>
          <w:rFonts w:ascii="Arial" w:hAnsi="Arial" w:cs="Arial"/>
          <w:color w:val="000000" w:themeColor="text1"/>
          <w:sz w:val="19"/>
          <w:szCs w:val="19"/>
          <w:lang w:val="sk-SK"/>
        </w:rPr>
        <w:t xml:space="preserve"> na</w:t>
      </w:r>
      <w:r w:rsidR="0046542E">
        <w:rPr>
          <w:rFonts w:ascii="Arial" w:hAnsi="Arial" w:cs="Arial"/>
          <w:color w:val="000000" w:themeColor="text1"/>
          <w:sz w:val="19"/>
          <w:szCs w:val="19"/>
          <w:lang w:val="sk-SK"/>
        </w:rPr>
        <w:t xml:space="preserve"> seba vecne a logicky nadväzujú,</w:t>
      </w:r>
    </w:p>
    <w:p w14:paraId="79033E45" w14:textId="24DD055A"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jednotlivé aktivity sú uvedené v sprá</w:t>
      </w:r>
      <w:r w:rsidR="0046542E">
        <w:rPr>
          <w:rFonts w:ascii="Arial" w:hAnsi="Arial" w:cs="Arial"/>
          <w:color w:val="000000" w:themeColor="text1"/>
          <w:sz w:val="19"/>
          <w:szCs w:val="19"/>
          <w:lang w:val="sk-SK"/>
        </w:rPr>
        <w:t>vnej časovej nadväznosti,</w:t>
      </w:r>
    </w:p>
    <w:p w14:paraId="0C78D8C7" w14:textId="324C6B80"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dĺžka trvania jednotlivých aktivít je realistická (napr. v zmysle sta</w:t>
      </w:r>
      <w:r w:rsidR="0046542E">
        <w:rPr>
          <w:rFonts w:ascii="Arial" w:hAnsi="Arial" w:cs="Arial"/>
          <w:color w:val="000000" w:themeColor="text1"/>
          <w:sz w:val="19"/>
          <w:szCs w:val="19"/>
          <w:lang w:val="sk-SK"/>
        </w:rPr>
        <w:t>vebno-technologických postupov),</w:t>
      </w:r>
    </w:p>
    <w:p w14:paraId="1320F993" w14:textId="64196DB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časové obdobie realizácie projektu je v súlade s ďalšími lehotami vyplývajúcimi z legislatívy SR, relevantnými zmluvnými vzťahmi, resp. relevantnými povoleniami súvisiacimi s realizáciou projektu (napr. súlad harmonogramu realizácie projektu s lehotami uvedenými v stavebnom povolení).  </w:t>
      </w:r>
    </w:p>
    <w:p w14:paraId="7313477A" w14:textId="77777777" w:rsidR="006D5679" w:rsidRPr="00C8207B"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priradí príslušnú bodovú hodnotu (6,3,0) v zmysle popisu aplikácie hodnotiaceho kritéria.</w:t>
      </w:r>
    </w:p>
    <w:p w14:paraId="23C3E5CA" w14:textId="28C18D2B" w:rsidR="007C13C3" w:rsidRDefault="006D5679" w:rsidP="00C945C6">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372876C" w14:textId="2F889E74" w:rsidR="00FB25CE" w:rsidRDefault="00FB25CE" w:rsidP="00C945C6">
      <w:pPr>
        <w:spacing w:line="288" w:lineRule="auto"/>
        <w:jc w:val="both"/>
        <w:rPr>
          <w:rFonts w:ascii="Arial" w:hAnsi="Arial" w:cs="Arial"/>
          <w:color w:val="000000" w:themeColor="text1"/>
          <w:sz w:val="19"/>
          <w:szCs w:val="19"/>
        </w:rPr>
      </w:pPr>
    </w:p>
    <w:tbl>
      <w:tblPr>
        <w:tblStyle w:val="TableGrid4"/>
        <w:tblW w:w="15134" w:type="dxa"/>
        <w:tblLook w:val="04A0" w:firstRow="1" w:lastRow="0" w:firstColumn="1" w:lastColumn="0" w:noHBand="0" w:noVBand="1"/>
      </w:tblPr>
      <w:tblGrid>
        <w:gridCol w:w="604"/>
        <w:gridCol w:w="2405"/>
        <w:gridCol w:w="4187"/>
        <w:gridCol w:w="1389"/>
        <w:gridCol w:w="1557"/>
        <w:gridCol w:w="4992"/>
      </w:tblGrid>
      <w:tr w:rsidR="004A7540" w:rsidRPr="00C8207B" w14:paraId="4FC69F13" w14:textId="77777777" w:rsidTr="00FB25CE">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18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99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28EFC810" w14:textId="77777777" w:rsidTr="00FB25CE">
        <w:trPr>
          <w:trHeight w:val="639"/>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lastRenderedPageBreak/>
              <w:t>2.3</w:t>
            </w:r>
          </w:p>
        </w:tc>
        <w:tc>
          <w:tcPr>
            <w:tcW w:w="2405"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77777777"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4187"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52B534D4" w:rsidR="00077446" w:rsidRPr="00C8207B" w:rsidRDefault="00077446"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389" w:type="dxa"/>
            <w:vMerge w:val="restart"/>
            <w:tcBorders>
              <w:top w:val="single" w:sz="4" w:space="0" w:color="auto"/>
              <w:left w:val="single" w:sz="4" w:space="0" w:color="auto"/>
              <w:bottom w:val="single" w:sz="4" w:space="0" w:color="auto"/>
              <w:right w:val="single" w:sz="4" w:space="0" w:color="auto"/>
            </w:tcBorders>
            <w:vAlign w:val="center"/>
          </w:tcPr>
          <w:p w14:paraId="1D3C5BCE" w14:textId="77777777" w:rsidR="00077446" w:rsidRPr="00C8207B" w:rsidRDefault="00077446" w:rsidP="00077446">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Bodové kritérium</w:t>
            </w:r>
          </w:p>
          <w:p w14:paraId="2F9AAEBA"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5C2DD495" w14:textId="10725DE0"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w:t>
            </w:r>
          </w:p>
          <w:p w14:paraId="65414F1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4992" w:type="dxa"/>
            <w:tcBorders>
              <w:top w:val="single" w:sz="4" w:space="0" w:color="auto"/>
              <w:left w:val="single" w:sz="4" w:space="0" w:color="auto"/>
              <w:bottom w:val="single" w:sz="4" w:space="0" w:color="auto"/>
              <w:right w:val="single" w:sz="4" w:space="0" w:color="auto"/>
            </w:tcBorders>
            <w:vAlign w:val="center"/>
            <w:hideMark/>
          </w:tcPr>
          <w:p w14:paraId="1584F676" w14:textId="655598E8"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077446" w:rsidRPr="00C8207B" w14:paraId="05D1837D" w14:textId="77777777" w:rsidTr="00B42F23">
        <w:trPr>
          <w:trHeight w:val="113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405"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077446" w:rsidRPr="00C8207B" w:rsidRDefault="00077446" w:rsidP="00077446">
            <w:pPr>
              <w:spacing w:line="288" w:lineRule="auto"/>
              <w:rPr>
                <w:rFonts w:ascii="Arial" w:hAnsi="Arial" w:cs="Arial"/>
                <w:color w:val="000000" w:themeColor="text1"/>
                <w:sz w:val="19"/>
                <w:szCs w:val="19"/>
              </w:rPr>
            </w:pPr>
          </w:p>
        </w:tc>
        <w:tc>
          <w:tcPr>
            <w:tcW w:w="4187"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077446" w:rsidRPr="00C8207B" w:rsidRDefault="00077446" w:rsidP="00077446">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98691FE"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992" w:type="dxa"/>
            <w:tcBorders>
              <w:top w:val="single" w:sz="4" w:space="0" w:color="auto"/>
              <w:left w:val="single" w:sz="4" w:space="0" w:color="auto"/>
              <w:bottom w:val="single" w:sz="4" w:space="0" w:color="auto"/>
              <w:right w:val="single" w:sz="4" w:space="0" w:color="auto"/>
            </w:tcBorders>
            <w:vAlign w:val="center"/>
            <w:hideMark/>
          </w:tcPr>
          <w:p w14:paraId="0A9B607E" w14:textId="368611B4"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3BFFD49" w14:textId="5F73932F" w:rsidR="006D5679" w:rsidRPr="00C8207B"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355BD1">
        <w:rPr>
          <w:rFonts w:ascii="Arial" w:hAnsi="Arial" w:cs="Arial"/>
          <w:color w:val="000000" w:themeColor="text1"/>
          <w:sz w:val="19"/>
          <w:szCs w:val="19"/>
        </w:rPr>
        <w:t> </w:t>
      </w:r>
      <w:r w:rsidRPr="00C8207B">
        <w:rPr>
          <w:rFonts w:ascii="Arial" w:hAnsi="Arial" w:cs="Arial"/>
          <w:color w:val="000000" w:themeColor="text1"/>
          <w:sz w:val="19"/>
          <w:szCs w:val="19"/>
        </w:rPr>
        <w:t>časti</w:t>
      </w:r>
      <w:r w:rsidR="00355BD1">
        <w:rPr>
          <w:rFonts w:ascii="Arial" w:hAnsi="Arial" w:cs="Arial"/>
          <w:color w:val="000000" w:themeColor="text1"/>
          <w:sz w:val="19"/>
          <w:szCs w:val="19"/>
        </w:rPr>
        <w:t>ach ŽoNFP:</w:t>
      </w:r>
      <w:r w:rsidRPr="00C8207B">
        <w:rPr>
          <w:rFonts w:ascii="Arial" w:hAnsi="Arial" w:cs="Arial"/>
          <w:color w:val="000000" w:themeColor="text1"/>
          <w:sz w:val="19"/>
          <w:szCs w:val="19"/>
        </w:rPr>
        <w:t xml:space="preserve"> 10.1. Aktivity projektu a očakávané merateľné ukazovatele a 10.2. Prehľad merateľných ukazovateľov projektu.</w:t>
      </w:r>
    </w:p>
    <w:p w14:paraId="6764B35B" w14:textId="77777777" w:rsidR="006D5679" w:rsidRPr="00C8207B" w:rsidRDefault="006D5679" w:rsidP="00C945C6">
      <w:pPr>
        <w:spacing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hodnotí najmä plnenie nasledovných oblastí:</w:t>
      </w:r>
    </w:p>
    <w:p w14:paraId="1D41A219"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merateľné ukazovatele v plnej miere zachytávajú výsledky aktivít projektu a podstatu cieľa projektu,</w:t>
      </w:r>
    </w:p>
    <w:p w14:paraId="79F44C1B"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hodnoty merateľných ukazovateľov sú vecne dosiahnuteľné realizáciou navrhovaných aktivít,</w:t>
      </w:r>
    </w:p>
    <w:p w14:paraId="2C189C66"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hodnoty merateľných ukazovateľov sú časovo dosiahnuteľné v rámci plánovaného harmonogramu realizácie aktivít ŽoNFP,</w:t>
      </w:r>
    </w:p>
    <w:p w14:paraId="4734C0CF"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25A42776" w14:textId="77777777" w:rsidR="00D971D8" w:rsidRPr="00D971D8"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priradí príslušnú bodovú hodnotu (3,0) v zmysle popisu aplikácie hodnotiaceho kritéria.</w:t>
      </w:r>
      <w:r w:rsidR="00D971D8">
        <w:rPr>
          <w:rFonts w:ascii="Arial" w:hAnsi="Arial" w:cs="Arial"/>
          <w:color w:val="000000" w:themeColor="text1"/>
          <w:sz w:val="19"/>
          <w:szCs w:val="19"/>
        </w:rPr>
        <w:t xml:space="preserve"> </w:t>
      </w:r>
      <w:r w:rsidR="00D971D8" w:rsidRPr="00D971D8">
        <w:rPr>
          <w:rFonts w:ascii="Arial" w:hAnsi="Arial" w:cs="Arial"/>
          <w:color w:val="000000" w:themeColor="text1"/>
          <w:sz w:val="19"/>
          <w:szCs w:val="19"/>
        </w:rPr>
        <w:t>V prípade, že žiadateľ neuviedol všetky povinné merateľné ukazovatele, hodnotiteľ priradí bodovú hodnotu (0).</w:t>
      </w:r>
    </w:p>
    <w:p w14:paraId="44B190B0" w14:textId="0D9B3DD8" w:rsidR="007C13C3" w:rsidRDefault="006D5679" w:rsidP="00C945C6">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2"/>
        <w:gridCol w:w="2382"/>
        <w:gridCol w:w="4212"/>
        <w:gridCol w:w="1391"/>
        <w:gridCol w:w="1558"/>
        <w:gridCol w:w="4847"/>
      </w:tblGrid>
      <w:tr w:rsidR="004A7540" w:rsidRPr="00C8207B" w14:paraId="630F802A" w14:textId="77777777" w:rsidTr="00FB25CE">
        <w:trPr>
          <w:trHeight w:val="397"/>
        </w:trPr>
        <w:tc>
          <w:tcPr>
            <w:tcW w:w="6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BB466C"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897C65"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21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75FC65"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607007"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B6A55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84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F2F0D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7274CC01" w14:textId="77777777" w:rsidTr="00FB25CE">
        <w:trPr>
          <w:trHeight w:val="601"/>
        </w:trPr>
        <w:tc>
          <w:tcPr>
            <w:tcW w:w="602" w:type="dxa"/>
            <w:vMerge w:val="restart"/>
            <w:tcBorders>
              <w:top w:val="single" w:sz="4" w:space="0" w:color="auto"/>
              <w:left w:val="single" w:sz="4" w:space="0" w:color="auto"/>
              <w:right w:val="single" w:sz="4" w:space="0" w:color="auto"/>
            </w:tcBorders>
            <w:vAlign w:val="center"/>
            <w:hideMark/>
          </w:tcPr>
          <w:p w14:paraId="227963F8" w14:textId="490BD1F3"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2.4</w:t>
            </w:r>
          </w:p>
        </w:tc>
        <w:tc>
          <w:tcPr>
            <w:tcW w:w="2382" w:type="dxa"/>
            <w:vMerge w:val="restart"/>
            <w:tcBorders>
              <w:top w:val="single" w:sz="4" w:space="0" w:color="auto"/>
              <w:left w:val="single" w:sz="4" w:space="0" w:color="auto"/>
              <w:right w:val="single" w:sz="4" w:space="0" w:color="auto"/>
            </w:tcBorders>
            <w:vAlign w:val="center"/>
            <w:hideMark/>
          </w:tcPr>
          <w:p w14:paraId="25FCDCF7" w14:textId="77777777"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projektu k navýšeniu kapacít materskej školy</w:t>
            </w:r>
          </w:p>
        </w:tc>
        <w:tc>
          <w:tcPr>
            <w:tcW w:w="4212" w:type="dxa"/>
            <w:vMerge w:val="restart"/>
            <w:tcBorders>
              <w:top w:val="single" w:sz="4" w:space="0" w:color="auto"/>
              <w:left w:val="single" w:sz="4" w:space="0" w:color="auto"/>
              <w:right w:val="single" w:sz="4" w:space="0" w:color="auto"/>
            </w:tcBorders>
            <w:vAlign w:val="center"/>
            <w:hideMark/>
          </w:tcPr>
          <w:p w14:paraId="70B5A839" w14:textId="77777777" w:rsidR="00077446" w:rsidRPr="00C8207B" w:rsidRDefault="00077446" w:rsidP="00FB25CE">
            <w:pPr>
              <w:spacing w:line="288" w:lineRule="auto"/>
              <w:jc w:val="both"/>
              <w:rPr>
                <w:rFonts w:ascii="Arial" w:hAnsi="Arial" w:cs="Arial"/>
                <w:i/>
                <w:color w:val="000000" w:themeColor="text1"/>
                <w:sz w:val="19"/>
                <w:szCs w:val="19"/>
              </w:rPr>
            </w:pPr>
            <w:r w:rsidRPr="00C8207B">
              <w:rPr>
                <w:rFonts w:ascii="Arial" w:hAnsi="Arial" w:cs="Arial"/>
                <w:color w:val="000000" w:themeColor="text1"/>
                <w:sz w:val="19"/>
                <w:szCs w:val="19"/>
              </w:rPr>
              <w:t>Kritérium hodnotí príspevok projektu k navýšeniu kapacít materskej školy na základe spracovanej analýzy potrieb navýšenia kapacít materskej školy.</w:t>
            </w:r>
          </w:p>
        </w:tc>
        <w:tc>
          <w:tcPr>
            <w:tcW w:w="1391" w:type="dxa"/>
            <w:vMerge w:val="restart"/>
            <w:tcBorders>
              <w:top w:val="single" w:sz="4" w:space="0" w:color="auto"/>
              <w:left w:val="single" w:sz="4" w:space="0" w:color="auto"/>
              <w:right w:val="single" w:sz="4" w:space="0" w:color="auto"/>
            </w:tcBorders>
            <w:vAlign w:val="center"/>
          </w:tcPr>
          <w:p w14:paraId="04039144" w14:textId="77777777" w:rsidR="00077446" w:rsidRPr="00C8207B" w:rsidRDefault="00077446" w:rsidP="00077446">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17E8893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4EE5B117" w14:textId="2524E9DD"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8</w:t>
            </w:r>
          </w:p>
        </w:tc>
        <w:tc>
          <w:tcPr>
            <w:tcW w:w="4847" w:type="dxa"/>
            <w:tcBorders>
              <w:top w:val="single" w:sz="4" w:space="0" w:color="auto"/>
              <w:left w:val="single" w:sz="4" w:space="0" w:color="auto"/>
              <w:bottom w:val="single" w:sz="4" w:space="0" w:color="auto"/>
              <w:right w:val="single" w:sz="4" w:space="0" w:color="auto"/>
            </w:tcBorders>
            <w:vAlign w:val="center"/>
            <w:hideMark/>
          </w:tcPr>
          <w:p w14:paraId="5CC7A794" w14:textId="51E6E9D2"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Projekt rozširuje kapacitu MŠ o viac než 1 novú triedu. </w:t>
            </w:r>
          </w:p>
        </w:tc>
      </w:tr>
      <w:tr w:rsidR="00077446" w:rsidRPr="00C8207B" w14:paraId="0F48E8F6" w14:textId="77777777" w:rsidTr="00FB25CE">
        <w:trPr>
          <w:trHeight w:val="485"/>
        </w:trPr>
        <w:tc>
          <w:tcPr>
            <w:tcW w:w="602" w:type="dxa"/>
            <w:vMerge/>
            <w:tcBorders>
              <w:left w:val="single" w:sz="4" w:space="0" w:color="auto"/>
              <w:right w:val="single" w:sz="4" w:space="0" w:color="auto"/>
            </w:tcBorders>
            <w:vAlign w:val="center"/>
            <w:hideMark/>
          </w:tcPr>
          <w:p w14:paraId="05C32A25"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82" w:type="dxa"/>
            <w:vMerge/>
            <w:tcBorders>
              <w:left w:val="single" w:sz="4" w:space="0" w:color="auto"/>
              <w:right w:val="single" w:sz="4" w:space="0" w:color="auto"/>
            </w:tcBorders>
            <w:vAlign w:val="center"/>
            <w:hideMark/>
          </w:tcPr>
          <w:p w14:paraId="2B347096" w14:textId="77777777" w:rsidR="00077446" w:rsidRPr="00C8207B" w:rsidRDefault="00077446" w:rsidP="00077446">
            <w:pPr>
              <w:spacing w:line="288" w:lineRule="auto"/>
              <w:rPr>
                <w:rFonts w:ascii="Arial" w:hAnsi="Arial" w:cs="Arial"/>
                <w:color w:val="000000" w:themeColor="text1"/>
                <w:sz w:val="19"/>
                <w:szCs w:val="19"/>
              </w:rPr>
            </w:pPr>
          </w:p>
        </w:tc>
        <w:tc>
          <w:tcPr>
            <w:tcW w:w="4212" w:type="dxa"/>
            <w:vMerge/>
            <w:tcBorders>
              <w:left w:val="single" w:sz="4" w:space="0" w:color="auto"/>
              <w:right w:val="single" w:sz="4" w:space="0" w:color="auto"/>
            </w:tcBorders>
            <w:vAlign w:val="center"/>
            <w:hideMark/>
          </w:tcPr>
          <w:p w14:paraId="15CFE53D" w14:textId="77777777" w:rsidR="00077446" w:rsidRPr="00C8207B" w:rsidRDefault="00077446" w:rsidP="00077446">
            <w:pPr>
              <w:spacing w:line="288" w:lineRule="auto"/>
              <w:rPr>
                <w:rFonts w:ascii="Arial" w:hAnsi="Arial" w:cs="Arial"/>
                <w:i/>
                <w:color w:val="000000" w:themeColor="text1"/>
                <w:sz w:val="19"/>
                <w:szCs w:val="19"/>
              </w:rPr>
            </w:pPr>
          </w:p>
        </w:tc>
        <w:tc>
          <w:tcPr>
            <w:tcW w:w="1391" w:type="dxa"/>
            <w:vMerge/>
            <w:tcBorders>
              <w:left w:val="single" w:sz="4" w:space="0" w:color="auto"/>
              <w:right w:val="single" w:sz="4" w:space="0" w:color="auto"/>
            </w:tcBorders>
            <w:vAlign w:val="center"/>
            <w:hideMark/>
          </w:tcPr>
          <w:p w14:paraId="639A1838"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29A00BFD" w14:textId="0F20BFBE"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4</w:t>
            </w:r>
          </w:p>
        </w:tc>
        <w:tc>
          <w:tcPr>
            <w:tcW w:w="4847" w:type="dxa"/>
            <w:tcBorders>
              <w:top w:val="single" w:sz="4" w:space="0" w:color="auto"/>
              <w:left w:val="single" w:sz="4" w:space="0" w:color="auto"/>
              <w:bottom w:val="single" w:sz="4" w:space="0" w:color="auto"/>
              <w:right w:val="single" w:sz="4" w:space="0" w:color="auto"/>
            </w:tcBorders>
            <w:vAlign w:val="center"/>
            <w:hideMark/>
          </w:tcPr>
          <w:p w14:paraId="7BF8B51C" w14:textId="2D9DFF2E"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rozširuje kapacitu MŠ o 1 novú triedu.</w:t>
            </w:r>
          </w:p>
        </w:tc>
      </w:tr>
      <w:tr w:rsidR="00077446" w:rsidRPr="00C8207B" w14:paraId="742DE57B" w14:textId="77777777" w:rsidTr="00FB25CE">
        <w:trPr>
          <w:trHeight w:val="467"/>
        </w:trPr>
        <w:tc>
          <w:tcPr>
            <w:tcW w:w="602" w:type="dxa"/>
            <w:vMerge/>
            <w:tcBorders>
              <w:left w:val="single" w:sz="4" w:space="0" w:color="auto"/>
              <w:bottom w:val="single" w:sz="4" w:space="0" w:color="auto"/>
              <w:right w:val="single" w:sz="4" w:space="0" w:color="auto"/>
            </w:tcBorders>
            <w:vAlign w:val="center"/>
          </w:tcPr>
          <w:p w14:paraId="2CC9FF64"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82" w:type="dxa"/>
            <w:vMerge/>
            <w:tcBorders>
              <w:left w:val="single" w:sz="4" w:space="0" w:color="auto"/>
              <w:bottom w:val="single" w:sz="4" w:space="0" w:color="auto"/>
              <w:right w:val="single" w:sz="4" w:space="0" w:color="auto"/>
            </w:tcBorders>
            <w:vAlign w:val="center"/>
          </w:tcPr>
          <w:p w14:paraId="5C575965" w14:textId="77777777" w:rsidR="00077446" w:rsidRPr="00C8207B" w:rsidRDefault="00077446" w:rsidP="00077446">
            <w:pPr>
              <w:spacing w:line="288" w:lineRule="auto"/>
              <w:rPr>
                <w:rFonts w:ascii="Arial" w:hAnsi="Arial" w:cs="Arial"/>
                <w:color w:val="000000" w:themeColor="text1"/>
                <w:sz w:val="19"/>
                <w:szCs w:val="19"/>
              </w:rPr>
            </w:pPr>
          </w:p>
        </w:tc>
        <w:tc>
          <w:tcPr>
            <w:tcW w:w="4212" w:type="dxa"/>
            <w:vMerge/>
            <w:tcBorders>
              <w:left w:val="single" w:sz="4" w:space="0" w:color="auto"/>
              <w:bottom w:val="single" w:sz="4" w:space="0" w:color="auto"/>
              <w:right w:val="single" w:sz="4" w:space="0" w:color="auto"/>
            </w:tcBorders>
            <w:vAlign w:val="center"/>
          </w:tcPr>
          <w:p w14:paraId="1E0D6F21" w14:textId="77777777" w:rsidR="00077446" w:rsidRPr="00C8207B" w:rsidRDefault="00077446" w:rsidP="00077446">
            <w:pPr>
              <w:spacing w:line="288" w:lineRule="auto"/>
              <w:rPr>
                <w:rFonts w:ascii="Arial" w:hAnsi="Arial" w:cs="Arial"/>
                <w:i/>
                <w:color w:val="000000" w:themeColor="text1"/>
                <w:sz w:val="19"/>
                <w:szCs w:val="19"/>
              </w:rPr>
            </w:pPr>
          </w:p>
        </w:tc>
        <w:tc>
          <w:tcPr>
            <w:tcW w:w="1391" w:type="dxa"/>
            <w:vMerge/>
            <w:tcBorders>
              <w:left w:val="single" w:sz="4" w:space="0" w:color="auto"/>
              <w:bottom w:val="single" w:sz="4" w:space="0" w:color="auto"/>
              <w:right w:val="single" w:sz="4" w:space="0" w:color="auto"/>
            </w:tcBorders>
            <w:vAlign w:val="center"/>
          </w:tcPr>
          <w:p w14:paraId="046D0D00"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tcPr>
          <w:p w14:paraId="66985B77" w14:textId="3626D35E"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847" w:type="dxa"/>
            <w:tcBorders>
              <w:top w:val="single" w:sz="4" w:space="0" w:color="auto"/>
              <w:left w:val="single" w:sz="4" w:space="0" w:color="auto"/>
              <w:bottom w:val="single" w:sz="4" w:space="0" w:color="auto"/>
              <w:right w:val="single" w:sz="4" w:space="0" w:color="auto"/>
            </w:tcBorders>
            <w:vAlign w:val="center"/>
          </w:tcPr>
          <w:p w14:paraId="7DF9D358" w14:textId="13799670" w:rsidR="00077446" w:rsidRPr="00C8207B" w:rsidRDefault="00077446"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Projekt nerozširuje kapacitu MŠ o novú triedu.</w:t>
            </w:r>
          </w:p>
        </w:tc>
      </w:tr>
    </w:tbl>
    <w:p w14:paraId="6BDD9146" w14:textId="261B3F45" w:rsidR="0037098A" w:rsidRPr="00C8207B" w:rsidRDefault="0037098A" w:rsidP="00C945C6">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lastRenderedPageBreak/>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7. Popis projektu, 10.1 Aktivity projektu a očakávané merateľné ukazovatele, 10.2. Prehľad merateľných ukazovateľov projektu</w:t>
      </w:r>
      <w:r w:rsidR="00D602F5" w:rsidRPr="00C8207B">
        <w:rPr>
          <w:rFonts w:ascii="Arial" w:hAnsi="Arial" w:cs="Arial"/>
          <w:color w:val="000000" w:themeColor="text1"/>
          <w:sz w:val="19"/>
          <w:szCs w:val="19"/>
          <w:lang w:val="sk-SK"/>
        </w:rPr>
        <w:t>, príloha Opis projektu</w:t>
      </w:r>
      <w:r w:rsidR="009B2273" w:rsidRPr="00C8207B">
        <w:rPr>
          <w:rFonts w:ascii="Arial" w:hAnsi="Arial" w:cs="Arial"/>
          <w:color w:val="000000" w:themeColor="text1"/>
          <w:sz w:val="19"/>
          <w:szCs w:val="19"/>
          <w:lang w:val="sk-SK"/>
        </w:rPr>
        <w:t>.</w:t>
      </w:r>
    </w:p>
    <w:p w14:paraId="2E1B107C" w14:textId="221436BE" w:rsidR="00C80ABF" w:rsidRPr="00C8207B" w:rsidRDefault="0037098A" w:rsidP="00C945C6">
      <w:pPr>
        <w:pStyle w:val="Predvolen"/>
        <w:spacing w:before="120" w:after="120" w:line="288" w:lineRule="auto"/>
        <w:ind w:right="-2"/>
        <w:jc w:val="both"/>
        <w:rPr>
          <w:rFonts w:ascii="Arial" w:hAnsi="Arial" w:cs="Arial"/>
          <w:b/>
          <w:color w:val="000000" w:themeColor="text1"/>
          <w:sz w:val="19"/>
          <w:szCs w:val="19"/>
          <w:lang w:val="sk-SK"/>
        </w:rPr>
      </w:pPr>
      <w:r w:rsidRPr="00C8207B">
        <w:rPr>
          <w:rFonts w:ascii="Arial" w:hAnsi="Arial" w:cs="Arial"/>
          <w:color w:val="000000" w:themeColor="text1"/>
          <w:sz w:val="19"/>
          <w:szCs w:val="19"/>
          <w:lang w:val="sk-SK"/>
        </w:rPr>
        <w:t xml:space="preserve">Hodnotiteľ posudzuje </w:t>
      </w:r>
      <w:r w:rsidR="00C80ABF" w:rsidRPr="00C8207B">
        <w:rPr>
          <w:rFonts w:ascii="Arial" w:hAnsi="Arial" w:cs="Arial"/>
          <w:color w:val="000000" w:themeColor="text1"/>
          <w:sz w:val="19"/>
          <w:szCs w:val="19"/>
          <w:lang w:val="sk-SK"/>
        </w:rPr>
        <w:t>rozsah rozširovania kapacít materskej školy</w:t>
      </w:r>
      <w:r w:rsidR="00AE7138">
        <w:rPr>
          <w:rFonts w:ascii="Arial" w:hAnsi="Arial" w:cs="Arial"/>
          <w:color w:val="000000" w:themeColor="text1"/>
          <w:sz w:val="19"/>
          <w:szCs w:val="19"/>
          <w:lang w:val="sk-SK"/>
        </w:rPr>
        <w:t>,</w:t>
      </w:r>
      <w:r w:rsidR="00C80ABF" w:rsidRPr="00C8207B">
        <w:rPr>
          <w:rFonts w:ascii="Arial" w:hAnsi="Arial" w:cs="Arial"/>
          <w:color w:val="000000" w:themeColor="text1"/>
          <w:sz w:val="19"/>
          <w:szCs w:val="19"/>
          <w:lang w:val="sk-SK"/>
        </w:rPr>
        <w:t xml:space="preserve"> pričom za vytvorenie novej triedy sa považuje vytvorenie nových priestor</w:t>
      </w:r>
      <w:r w:rsidR="00883CEB" w:rsidRPr="00C8207B">
        <w:rPr>
          <w:rFonts w:ascii="Arial" w:hAnsi="Arial" w:cs="Arial"/>
          <w:color w:val="000000" w:themeColor="text1"/>
          <w:sz w:val="19"/>
          <w:szCs w:val="19"/>
          <w:lang w:val="sk-SK"/>
        </w:rPr>
        <w:t>ov (priestory herne, spálne, šatne, sociálnych zariadení</w:t>
      </w:r>
      <w:r w:rsidR="006B6A91" w:rsidRPr="00C8207B">
        <w:rPr>
          <w:rFonts w:ascii="Arial" w:hAnsi="Arial" w:cs="Arial"/>
          <w:color w:val="000000" w:themeColor="text1"/>
          <w:sz w:val="19"/>
          <w:szCs w:val="19"/>
          <w:lang w:val="sk-SK"/>
        </w:rPr>
        <w:t xml:space="preserve">) </w:t>
      </w:r>
      <w:r w:rsidR="00C80ABF" w:rsidRPr="00C8207B">
        <w:rPr>
          <w:rFonts w:ascii="Arial" w:hAnsi="Arial" w:cs="Arial"/>
          <w:color w:val="000000" w:themeColor="text1"/>
          <w:sz w:val="19"/>
          <w:szCs w:val="19"/>
          <w:lang w:val="sk-SK"/>
        </w:rPr>
        <w:t>pre maximálne 20</w:t>
      </w:r>
      <w:r w:rsidR="0083092E" w:rsidRPr="00C8207B">
        <w:rPr>
          <w:rFonts w:ascii="Arial" w:hAnsi="Arial" w:cs="Arial"/>
          <w:color w:val="000000" w:themeColor="text1"/>
          <w:sz w:val="19"/>
          <w:szCs w:val="19"/>
          <w:lang w:val="sk-SK"/>
        </w:rPr>
        <w:t>-22</w:t>
      </w:r>
      <w:r w:rsidR="00C80ABF" w:rsidRPr="00C8207B">
        <w:rPr>
          <w:rFonts w:ascii="Arial" w:hAnsi="Arial" w:cs="Arial"/>
          <w:color w:val="000000" w:themeColor="text1"/>
          <w:sz w:val="19"/>
          <w:szCs w:val="19"/>
          <w:lang w:val="sk-SK"/>
        </w:rPr>
        <w:t xml:space="preserve"> detí</w:t>
      </w:r>
      <w:r w:rsidR="0083092E" w:rsidRPr="00C8207B">
        <w:rPr>
          <w:rFonts w:ascii="Arial" w:hAnsi="Arial" w:cs="Arial"/>
          <w:color w:val="000000" w:themeColor="text1"/>
          <w:sz w:val="19"/>
          <w:szCs w:val="19"/>
          <w:lang w:val="sk-SK"/>
        </w:rPr>
        <w:t xml:space="preserve"> (podľa vekovej štruktúry), resp. v rámci ďalších limitov určených v zmysle zákona 245/2008 Z.z. (</w:t>
      </w:r>
      <w:r w:rsidR="00883CEB" w:rsidRPr="00C8207B">
        <w:rPr>
          <w:rFonts w:ascii="Arial" w:hAnsi="Arial" w:cs="Arial"/>
          <w:color w:val="000000" w:themeColor="text1"/>
          <w:sz w:val="19"/>
          <w:szCs w:val="19"/>
          <w:lang w:val="sk-SK"/>
        </w:rPr>
        <w:t>špecifické podmienky pre vzdelávanie detí so zdravotným znevýhodnením a pod.)</w:t>
      </w:r>
      <w:r w:rsidR="00067D25" w:rsidRPr="00C8207B">
        <w:rPr>
          <w:rFonts w:ascii="Arial" w:hAnsi="Arial" w:cs="Arial"/>
          <w:color w:val="000000" w:themeColor="text1"/>
          <w:sz w:val="19"/>
          <w:szCs w:val="19"/>
          <w:lang w:val="sk-SK"/>
        </w:rPr>
        <w:t>. Vytvorenie novej triedy pre menej ako 10 detí je možné akceptovať iba v odôvodnených prípadoch (napr. dostupnosť pre deti so zdravotným znevýhodnením</w:t>
      </w:r>
      <w:r w:rsidR="006A2171" w:rsidRPr="00C8207B">
        <w:rPr>
          <w:rFonts w:ascii="Arial" w:hAnsi="Arial" w:cs="Arial"/>
          <w:color w:val="000000" w:themeColor="text1"/>
          <w:sz w:val="19"/>
          <w:szCs w:val="19"/>
          <w:lang w:val="sk-SK"/>
        </w:rPr>
        <w:t>)</w:t>
      </w:r>
      <w:r w:rsidR="00067D25" w:rsidRPr="00C8207B">
        <w:rPr>
          <w:rFonts w:ascii="Arial" w:hAnsi="Arial" w:cs="Arial"/>
          <w:color w:val="000000" w:themeColor="text1"/>
          <w:sz w:val="19"/>
          <w:szCs w:val="19"/>
          <w:lang w:val="sk-SK"/>
        </w:rPr>
        <w:t>.</w:t>
      </w:r>
    </w:p>
    <w:p w14:paraId="053C4F96" w14:textId="456E9F76" w:rsidR="0037098A" w:rsidRPr="00C8207B" w:rsidRDefault="0037098A" w:rsidP="00C945C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pri</w:t>
      </w:r>
      <w:r w:rsidR="00883CEB" w:rsidRPr="00C8207B">
        <w:rPr>
          <w:rFonts w:ascii="Arial" w:hAnsi="Arial" w:cs="Arial"/>
          <w:color w:val="000000" w:themeColor="text1"/>
          <w:sz w:val="19"/>
          <w:szCs w:val="19"/>
          <w:lang w:val="sk-SK"/>
        </w:rPr>
        <w:t>radí príslušnú bodovú hodnotu (8</w:t>
      </w:r>
      <w:r w:rsidRPr="00C8207B">
        <w:rPr>
          <w:rFonts w:ascii="Arial" w:hAnsi="Arial" w:cs="Arial"/>
          <w:color w:val="000000" w:themeColor="text1"/>
          <w:sz w:val="19"/>
          <w:szCs w:val="19"/>
          <w:lang w:val="sk-SK"/>
        </w:rPr>
        <w:t>,</w:t>
      </w:r>
      <w:r w:rsidR="00883CEB" w:rsidRPr="00C8207B">
        <w:rPr>
          <w:rFonts w:ascii="Arial" w:hAnsi="Arial" w:cs="Arial"/>
          <w:color w:val="000000" w:themeColor="text1"/>
          <w:sz w:val="19"/>
          <w:szCs w:val="19"/>
          <w:lang w:val="sk-SK"/>
        </w:rPr>
        <w:t>4</w:t>
      </w:r>
      <w:r w:rsidRPr="00C8207B">
        <w:rPr>
          <w:rFonts w:ascii="Arial" w:hAnsi="Arial" w:cs="Arial"/>
          <w:color w:val="000000" w:themeColor="text1"/>
          <w:sz w:val="19"/>
          <w:szCs w:val="19"/>
          <w:lang w:val="sk-SK"/>
        </w:rPr>
        <w:t xml:space="preserve">,0) v zmysle popisu aplikácie hodnotiaceho kritéria. </w:t>
      </w:r>
    </w:p>
    <w:p w14:paraId="33653A1E" w14:textId="17A048A9" w:rsidR="0033785C" w:rsidRDefault="0037098A" w:rsidP="00C945C6">
      <w:pPr>
        <w:spacing w:before="120" w:after="120" w:line="288" w:lineRule="auto"/>
        <w:jc w:val="both"/>
        <w:rPr>
          <w:rFonts w:ascii="Arial" w:eastAsia="Arial Unicode MS" w:hAnsi="Arial" w:cs="Arial"/>
          <w:color w:val="000000" w:themeColor="text1"/>
          <w:sz w:val="19"/>
          <w:szCs w:val="19"/>
        </w:rPr>
      </w:pPr>
      <w:r w:rsidRPr="00C8207B">
        <w:rPr>
          <w:rFonts w:ascii="Arial" w:eastAsia="Arial Unicode MS"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2"/>
        <w:gridCol w:w="2400"/>
        <w:gridCol w:w="4633"/>
        <w:gridCol w:w="1390"/>
        <w:gridCol w:w="1558"/>
        <w:gridCol w:w="4543"/>
      </w:tblGrid>
      <w:tr w:rsidR="004A7540" w:rsidRPr="00C8207B" w14:paraId="362690AB" w14:textId="77777777" w:rsidTr="0048459B">
        <w:trPr>
          <w:trHeight w:val="397"/>
        </w:trPr>
        <w:tc>
          <w:tcPr>
            <w:tcW w:w="6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D50B98"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52A79FE"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63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96F2D3"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EE4233"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56E6530"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2CA0ED"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01DFA2F5" w14:textId="77777777" w:rsidTr="0048459B">
        <w:trPr>
          <w:trHeight w:val="1155"/>
        </w:trPr>
        <w:tc>
          <w:tcPr>
            <w:tcW w:w="602"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1739053A" w14:textId="3D071B5F"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2.5</w:t>
            </w:r>
          </w:p>
        </w:tc>
        <w:tc>
          <w:tcPr>
            <w:tcW w:w="2400"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018A43A3" w14:textId="6C782799" w:rsidR="00C40764" w:rsidRPr="00C8207B" w:rsidRDefault="00C40764" w:rsidP="00FB25CE">
            <w:pPr>
              <w:spacing w:line="288" w:lineRule="auto"/>
              <w:contextualSpacing/>
              <w:rPr>
                <w:rFonts w:ascii="Arial" w:hAnsi="Arial" w:cs="Arial"/>
                <w:color w:val="000000" w:themeColor="text1"/>
                <w:sz w:val="19"/>
                <w:szCs w:val="19"/>
              </w:rPr>
            </w:pPr>
            <w:r w:rsidRPr="00C8207B">
              <w:rPr>
                <w:rFonts w:ascii="Arial" w:hAnsi="Arial" w:cs="Arial"/>
                <w:color w:val="000000" w:themeColor="text1"/>
                <w:sz w:val="19"/>
                <w:szCs w:val="19"/>
              </w:rPr>
              <w:t xml:space="preserve">Príspevok projektu k  zlepšeniu infraštruktúry predprimárneho vzdelávania </w:t>
            </w:r>
          </w:p>
        </w:tc>
        <w:tc>
          <w:tcPr>
            <w:tcW w:w="4633"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6ED49B81" w14:textId="77777777" w:rsidR="00C40764" w:rsidRPr="00C8207B" w:rsidRDefault="00C40764" w:rsidP="00FB25CE">
            <w:pPr>
              <w:spacing w:line="288" w:lineRule="auto"/>
              <w:contextualSpacing/>
              <w:jc w:val="both"/>
              <w:rPr>
                <w:rFonts w:ascii="Arial" w:hAnsi="Arial" w:cs="Arial"/>
                <w:color w:val="000000" w:themeColor="text1"/>
                <w:sz w:val="19"/>
                <w:szCs w:val="19"/>
              </w:rPr>
            </w:pPr>
            <w:r w:rsidRPr="00C8207B">
              <w:rPr>
                <w:rFonts w:ascii="Arial" w:hAnsi="Arial" w:cs="Arial"/>
                <w:color w:val="000000" w:themeColor="text1"/>
                <w:sz w:val="19"/>
                <w:szCs w:val="19"/>
              </w:rPr>
              <w:t>Kritérium hodnotí príspevok k zlepšeniu infraštruktúry predprimárneho vzdelávania nasledovnými aktivitami:</w:t>
            </w:r>
          </w:p>
          <w:p w14:paraId="6D5EA304" w14:textId="77777777" w:rsidR="00C40764" w:rsidRPr="00C8207B" w:rsidRDefault="00C40764" w:rsidP="00FB25CE">
            <w:pPr>
              <w:numPr>
                <w:ilvl w:val="0"/>
                <w:numId w:val="1"/>
              </w:numPr>
              <w:spacing w:line="288" w:lineRule="auto"/>
              <w:ind w:left="404"/>
              <w:contextualSpacing/>
              <w:jc w:val="both"/>
              <w:rPr>
                <w:rFonts w:ascii="Arial" w:eastAsia="Times New Roman" w:hAnsi="Arial" w:cs="Arial"/>
                <w:color w:val="000000" w:themeColor="text1"/>
                <w:sz w:val="19"/>
                <w:szCs w:val="19"/>
                <w:lang w:bidi="en-US"/>
              </w:rPr>
            </w:pPr>
            <w:r w:rsidRPr="00C8207B">
              <w:rPr>
                <w:rFonts w:ascii="Arial" w:eastAsia="Times New Roman" w:hAnsi="Arial" w:cs="Arial"/>
                <w:color w:val="000000" w:themeColor="text1"/>
                <w:sz w:val="19"/>
                <w:szCs w:val="19"/>
                <w:lang w:bidi="en-US"/>
              </w:rPr>
              <w:t>výstavba nových objektov MŠ vrátane prvkov inkluzívneho vzdelávania alebo rozširovanie kapacít existujúcich objektov materských škôl prístavbou, nadstavbou, rekonštrukciou, zmenou dispozície objektov alebo stavebno-technické úpravy existujúcich objektov a ich adaptácia pre potreby materskej školy s prvkami inkluzívneho vzdelávania;</w:t>
            </w:r>
          </w:p>
          <w:p w14:paraId="62A0B3BB" w14:textId="77777777" w:rsidR="00C40764" w:rsidRPr="00C8207B" w:rsidRDefault="00C40764" w:rsidP="00FB25CE">
            <w:pPr>
              <w:numPr>
                <w:ilvl w:val="0"/>
                <w:numId w:val="1"/>
              </w:numPr>
              <w:spacing w:line="288" w:lineRule="auto"/>
              <w:ind w:left="404"/>
              <w:contextualSpacing/>
              <w:jc w:val="both"/>
              <w:rPr>
                <w:rFonts w:ascii="Arial" w:eastAsia="Times New Roman" w:hAnsi="Arial" w:cs="Arial"/>
                <w:color w:val="000000" w:themeColor="text1"/>
                <w:sz w:val="19"/>
                <w:szCs w:val="19"/>
                <w:lang w:bidi="en-US"/>
              </w:rPr>
            </w:pPr>
            <w:r w:rsidRPr="00C8207B">
              <w:rPr>
                <w:rFonts w:ascii="Arial" w:eastAsia="Times New Roman" w:hAnsi="Arial" w:cs="Arial"/>
                <w:color w:val="000000" w:themeColor="text1"/>
                <w:sz w:val="19"/>
                <w:szCs w:val="19"/>
                <w:lang w:bidi="en-US"/>
              </w:rPr>
              <w:t xml:space="preserve">stavebno-technické úpravy areálu materskej školy vrátane detských ihrísk, športových zariadení pre deti – uzavretých aj otvorených s možnosťou celoročnej prevádzky, záhrad vrátane prvkov inkluzívneho vzdelávania; </w:t>
            </w:r>
          </w:p>
          <w:p w14:paraId="051A8876" w14:textId="4A1C00B3" w:rsidR="00C40764" w:rsidRPr="00C8207B" w:rsidRDefault="00C40764" w:rsidP="00FB25CE">
            <w:pPr>
              <w:numPr>
                <w:ilvl w:val="0"/>
                <w:numId w:val="1"/>
              </w:numPr>
              <w:spacing w:line="288" w:lineRule="auto"/>
              <w:ind w:left="404"/>
              <w:contextualSpacing/>
              <w:jc w:val="both"/>
              <w:rPr>
                <w:rFonts w:ascii="Arial" w:eastAsia="Times New Roman" w:hAnsi="Arial" w:cs="Arial"/>
                <w:strike/>
                <w:color w:val="000000" w:themeColor="text1"/>
                <w:sz w:val="19"/>
                <w:szCs w:val="19"/>
                <w:lang w:bidi="en-US"/>
              </w:rPr>
            </w:pPr>
            <w:r w:rsidRPr="00C8207B">
              <w:rPr>
                <w:rFonts w:ascii="Arial" w:eastAsia="Times New Roman" w:hAnsi="Arial" w:cs="Arial"/>
                <w:color w:val="000000" w:themeColor="text1"/>
                <w:sz w:val="19"/>
                <w:szCs w:val="19"/>
                <w:lang w:bidi="en-US"/>
              </w:rPr>
              <w:t>obstaranie materiálno-technického vybavenia materských škôl.</w:t>
            </w:r>
          </w:p>
        </w:tc>
        <w:tc>
          <w:tcPr>
            <w:tcW w:w="1390" w:type="dxa"/>
            <w:vMerge w:val="restart"/>
            <w:tcBorders>
              <w:top w:val="single" w:sz="4" w:space="0" w:color="auto"/>
              <w:left w:val="single" w:sz="4" w:space="0" w:color="auto"/>
              <w:bottom w:val="single" w:sz="4" w:space="0" w:color="000000" w:themeColor="text1"/>
              <w:right w:val="single" w:sz="4" w:space="0" w:color="auto"/>
            </w:tcBorders>
            <w:vAlign w:val="center"/>
          </w:tcPr>
          <w:p w14:paraId="65F1C1F3" w14:textId="77777777" w:rsidR="00C40764" w:rsidRPr="00C8207B" w:rsidRDefault="00C40764" w:rsidP="00FB25CE">
            <w:pPr>
              <w:spacing w:line="288" w:lineRule="auto"/>
              <w:contextualSpacing/>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06AA7221" w14:textId="77777777" w:rsidR="00C40764" w:rsidRPr="00C8207B" w:rsidRDefault="00C40764" w:rsidP="00FB25CE">
            <w:pPr>
              <w:spacing w:line="288" w:lineRule="auto"/>
              <w:contextualSpacing/>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53E91036" w14:textId="0863EA33" w:rsidR="00C40764" w:rsidRPr="00C8207B" w:rsidRDefault="00C40764" w:rsidP="00FB25CE">
            <w:pPr>
              <w:spacing w:line="288" w:lineRule="auto"/>
              <w:contextualSpacing/>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543" w:type="dxa"/>
            <w:tcBorders>
              <w:top w:val="single" w:sz="4" w:space="0" w:color="auto"/>
              <w:left w:val="single" w:sz="4" w:space="0" w:color="auto"/>
              <w:bottom w:val="single" w:sz="4" w:space="0" w:color="auto"/>
              <w:right w:val="single" w:sz="4" w:space="0" w:color="auto"/>
            </w:tcBorders>
            <w:vAlign w:val="center"/>
          </w:tcPr>
          <w:p w14:paraId="73C5AF36" w14:textId="33794FA2" w:rsidR="00C40764" w:rsidRPr="00C8207B" w:rsidRDefault="00C40764" w:rsidP="00FB25CE">
            <w:pPr>
              <w:spacing w:line="288" w:lineRule="auto"/>
              <w:contextualSpacing/>
              <w:rPr>
                <w:rFonts w:ascii="Arial" w:hAnsi="Arial" w:cs="Arial"/>
                <w:color w:val="000000" w:themeColor="text1"/>
                <w:sz w:val="19"/>
                <w:szCs w:val="19"/>
              </w:rPr>
            </w:pPr>
            <w:r w:rsidRPr="00C8207B">
              <w:rPr>
                <w:rFonts w:ascii="Arial" w:eastAsia="Times New Roman" w:hAnsi="Arial" w:cs="Arial"/>
                <w:color w:val="000000" w:themeColor="text1"/>
                <w:sz w:val="19"/>
                <w:szCs w:val="19"/>
                <w:lang w:bidi="en-US"/>
              </w:rPr>
              <w:t>Projekt prispieva k 3 oblastiam.</w:t>
            </w:r>
          </w:p>
        </w:tc>
      </w:tr>
      <w:tr w:rsidR="00C40764" w:rsidRPr="00C8207B" w14:paraId="301DDAAB" w14:textId="77777777" w:rsidTr="0048459B">
        <w:trPr>
          <w:trHeight w:val="952"/>
        </w:trPr>
        <w:tc>
          <w:tcPr>
            <w:tcW w:w="602" w:type="dxa"/>
            <w:vMerge/>
            <w:tcBorders>
              <w:top w:val="single" w:sz="4" w:space="0" w:color="auto"/>
              <w:left w:val="single" w:sz="4" w:space="0" w:color="auto"/>
              <w:bottom w:val="single" w:sz="4" w:space="0" w:color="000000" w:themeColor="text1"/>
              <w:right w:val="single" w:sz="4" w:space="0" w:color="auto"/>
            </w:tcBorders>
            <w:vAlign w:val="center"/>
            <w:hideMark/>
          </w:tcPr>
          <w:p w14:paraId="7B7B39B0"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00" w:type="dxa"/>
            <w:vMerge/>
            <w:tcBorders>
              <w:top w:val="single" w:sz="4" w:space="0" w:color="auto"/>
              <w:left w:val="single" w:sz="4" w:space="0" w:color="auto"/>
              <w:bottom w:val="single" w:sz="4" w:space="0" w:color="000000" w:themeColor="text1"/>
              <w:right w:val="single" w:sz="4" w:space="0" w:color="auto"/>
            </w:tcBorders>
            <w:vAlign w:val="center"/>
            <w:hideMark/>
          </w:tcPr>
          <w:p w14:paraId="416106FB" w14:textId="77777777" w:rsidR="00C40764" w:rsidRPr="00C8207B" w:rsidRDefault="00C40764" w:rsidP="00FB25CE">
            <w:pPr>
              <w:spacing w:line="288" w:lineRule="auto"/>
              <w:contextualSpacing/>
              <w:rPr>
                <w:rFonts w:ascii="Arial" w:hAnsi="Arial" w:cs="Arial"/>
                <w:color w:val="000000" w:themeColor="text1"/>
                <w:sz w:val="19"/>
                <w:szCs w:val="19"/>
              </w:rPr>
            </w:pPr>
          </w:p>
        </w:tc>
        <w:tc>
          <w:tcPr>
            <w:tcW w:w="4633" w:type="dxa"/>
            <w:vMerge/>
            <w:tcBorders>
              <w:top w:val="single" w:sz="4" w:space="0" w:color="auto"/>
              <w:left w:val="single" w:sz="4" w:space="0" w:color="auto"/>
              <w:bottom w:val="single" w:sz="4" w:space="0" w:color="000000" w:themeColor="text1"/>
              <w:right w:val="single" w:sz="4" w:space="0" w:color="auto"/>
            </w:tcBorders>
            <w:vAlign w:val="center"/>
            <w:hideMark/>
          </w:tcPr>
          <w:p w14:paraId="4255A745" w14:textId="77777777" w:rsidR="00C40764" w:rsidRPr="00C8207B" w:rsidRDefault="00C40764" w:rsidP="00FB25CE">
            <w:pPr>
              <w:spacing w:line="288" w:lineRule="auto"/>
              <w:contextualSpacing/>
              <w:rPr>
                <w:rFonts w:ascii="Arial" w:eastAsia="Times New Roman" w:hAnsi="Arial" w:cs="Arial"/>
                <w:color w:val="000000" w:themeColor="text1"/>
                <w:sz w:val="19"/>
                <w:szCs w:val="19"/>
                <w:lang w:bidi="en-US"/>
              </w:rPr>
            </w:pPr>
          </w:p>
        </w:tc>
        <w:tc>
          <w:tcPr>
            <w:tcW w:w="1390" w:type="dxa"/>
            <w:vMerge/>
            <w:tcBorders>
              <w:top w:val="single" w:sz="4" w:space="0" w:color="auto"/>
              <w:left w:val="single" w:sz="4" w:space="0" w:color="auto"/>
              <w:bottom w:val="single" w:sz="4" w:space="0" w:color="000000" w:themeColor="text1"/>
              <w:right w:val="single" w:sz="4" w:space="0" w:color="auto"/>
            </w:tcBorders>
            <w:vAlign w:val="center"/>
            <w:hideMark/>
          </w:tcPr>
          <w:p w14:paraId="6AFEE4F8" w14:textId="77777777" w:rsidR="00C40764" w:rsidRPr="00C8207B" w:rsidRDefault="00C40764" w:rsidP="00FB25CE">
            <w:pPr>
              <w:spacing w:line="288" w:lineRule="auto"/>
              <w:contextualSpacing/>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4FA2F54E" w14:textId="67A71F2B" w:rsidR="00C40764" w:rsidRPr="00C8207B" w:rsidRDefault="00C40764" w:rsidP="00FB25CE">
            <w:pPr>
              <w:spacing w:line="288" w:lineRule="auto"/>
              <w:contextualSpacing/>
              <w:jc w:val="center"/>
              <w:rPr>
                <w:rFonts w:ascii="Arial" w:hAnsi="Arial" w:cs="Arial"/>
                <w:color w:val="000000" w:themeColor="text1"/>
                <w:sz w:val="19"/>
                <w:szCs w:val="19"/>
              </w:rPr>
            </w:pPr>
            <w:r w:rsidRPr="00C8207B">
              <w:rPr>
                <w:rFonts w:ascii="Arial" w:hAnsi="Arial" w:cs="Arial"/>
                <w:color w:val="000000" w:themeColor="text1"/>
                <w:sz w:val="19"/>
                <w:szCs w:val="19"/>
              </w:rPr>
              <w:t>1</w:t>
            </w:r>
          </w:p>
        </w:tc>
        <w:tc>
          <w:tcPr>
            <w:tcW w:w="4543" w:type="dxa"/>
            <w:tcBorders>
              <w:top w:val="single" w:sz="4" w:space="0" w:color="auto"/>
              <w:left w:val="single" w:sz="4" w:space="0" w:color="auto"/>
              <w:bottom w:val="single" w:sz="4" w:space="0" w:color="auto"/>
              <w:right w:val="single" w:sz="4" w:space="0" w:color="auto"/>
            </w:tcBorders>
            <w:vAlign w:val="center"/>
          </w:tcPr>
          <w:p w14:paraId="462C64A5" w14:textId="65B3B66F" w:rsidR="00C40764" w:rsidRPr="00C8207B" w:rsidRDefault="00C40764" w:rsidP="00FB25CE">
            <w:pPr>
              <w:spacing w:line="288" w:lineRule="auto"/>
              <w:ind w:left="195" w:hanging="180"/>
              <w:contextualSpacing/>
              <w:rPr>
                <w:rFonts w:ascii="Arial" w:hAnsi="Arial" w:cs="Arial"/>
                <w:color w:val="000000" w:themeColor="text1"/>
                <w:sz w:val="19"/>
                <w:szCs w:val="19"/>
              </w:rPr>
            </w:pPr>
            <w:r w:rsidRPr="00C8207B">
              <w:rPr>
                <w:rFonts w:ascii="Arial" w:hAnsi="Arial" w:cs="Arial"/>
                <w:color w:val="000000" w:themeColor="text1"/>
                <w:sz w:val="19"/>
                <w:szCs w:val="19"/>
              </w:rPr>
              <w:t>Projekt prispieva k 2 oblastiam.</w:t>
            </w:r>
          </w:p>
        </w:tc>
      </w:tr>
      <w:tr w:rsidR="00C40764" w:rsidRPr="00C8207B" w14:paraId="2333B345" w14:textId="77777777" w:rsidTr="0048459B">
        <w:trPr>
          <w:trHeight w:val="648"/>
        </w:trPr>
        <w:tc>
          <w:tcPr>
            <w:tcW w:w="602" w:type="dxa"/>
            <w:vMerge/>
            <w:tcBorders>
              <w:top w:val="single" w:sz="4" w:space="0" w:color="auto"/>
              <w:left w:val="single" w:sz="4" w:space="0" w:color="auto"/>
              <w:bottom w:val="single" w:sz="4" w:space="0" w:color="000000" w:themeColor="text1"/>
              <w:right w:val="single" w:sz="4" w:space="0" w:color="auto"/>
            </w:tcBorders>
            <w:vAlign w:val="center"/>
            <w:hideMark/>
          </w:tcPr>
          <w:p w14:paraId="045AABF7"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00" w:type="dxa"/>
            <w:vMerge/>
            <w:tcBorders>
              <w:top w:val="single" w:sz="4" w:space="0" w:color="auto"/>
              <w:left w:val="single" w:sz="4" w:space="0" w:color="auto"/>
              <w:bottom w:val="single" w:sz="4" w:space="0" w:color="000000" w:themeColor="text1"/>
              <w:right w:val="single" w:sz="4" w:space="0" w:color="auto"/>
            </w:tcBorders>
            <w:vAlign w:val="center"/>
            <w:hideMark/>
          </w:tcPr>
          <w:p w14:paraId="2583CE0A"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4633" w:type="dxa"/>
            <w:vMerge/>
            <w:tcBorders>
              <w:top w:val="single" w:sz="4" w:space="0" w:color="auto"/>
              <w:left w:val="single" w:sz="4" w:space="0" w:color="auto"/>
              <w:bottom w:val="single" w:sz="4" w:space="0" w:color="000000" w:themeColor="text1"/>
              <w:right w:val="single" w:sz="4" w:space="0" w:color="auto"/>
            </w:tcBorders>
            <w:vAlign w:val="center"/>
            <w:hideMark/>
          </w:tcPr>
          <w:p w14:paraId="4C842F06" w14:textId="77777777" w:rsidR="00C40764" w:rsidRPr="00C8207B" w:rsidRDefault="00C40764" w:rsidP="00B42F23">
            <w:pPr>
              <w:spacing w:line="288" w:lineRule="auto"/>
              <w:contextualSpacing/>
              <w:rPr>
                <w:rFonts w:ascii="Arial" w:eastAsia="Times New Roman" w:hAnsi="Arial" w:cs="Arial"/>
                <w:color w:val="000000" w:themeColor="text1"/>
                <w:sz w:val="19"/>
                <w:szCs w:val="19"/>
                <w:lang w:bidi="en-US"/>
              </w:rPr>
            </w:pPr>
          </w:p>
        </w:tc>
        <w:tc>
          <w:tcPr>
            <w:tcW w:w="1390" w:type="dxa"/>
            <w:vMerge/>
            <w:tcBorders>
              <w:top w:val="single" w:sz="4" w:space="0" w:color="auto"/>
              <w:left w:val="single" w:sz="4" w:space="0" w:color="auto"/>
              <w:bottom w:val="single" w:sz="4" w:space="0" w:color="000000" w:themeColor="text1"/>
              <w:right w:val="single" w:sz="4" w:space="0" w:color="auto"/>
            </w:tcBorders>
            <w:vAlign w:val="center"/>
            <w:hideMark/>
          </w:tcPr>
          <w:p w14:paraId="060CC769"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p>
        </w:tc>
        <w:tc>
          <w:tcPr>
            <w:tcW w:w="1558" w:type="dxa"/>
            <w:tcBorders>
              <w:top w:val="single" w:sz="4" w:space="0" w:color="auto"/>
              <w:left w:val="single" w:sz="4" w:space="0" w:color="auto"/>
              <w:bottom w:val="single" w:sz="4" w:space="0" w:color="000000" w:themeColor="text1"/>
              <w:right w:val="single" w:sz="4" w:space="0" w:color="auto"/>
            </w:tcBorders>
            <w:vAlign w:val="center"/>
            <w:hideMark/>
          </w:tcPr>
          <w:p w14:paraId="334AAC89"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0</w:t>
            </w:r>
          </w:p>
        </w:tc>
        <w:tc>
          <w:tcPr>
            <w:tcW w:w="4543" w:type="dxa"/>
            <w:tcBorders>
              <w:top w:val="single" w:sz="4" w:space="0" w:color="auto"/>
              <w:left w:val="single" w:sz="4" w:space="0" w:color="auto"/>
              <w:bottom w:val="single" w:sz="4" w:space="0" w:color="000000" w:themeColor="text1"/>
              <w:right w:val="single" w:sz="4" w:space="0" w:color="auto"/>
            </w:tcBorders>
            <w:vAlign w:val="center"/>
            <w:hideMark/>
          </w:tcPr>
          <w:p w14:paraId="52C9CFBF" w14:textId="0EA14AA0" w:rsidR="00C40764" w:rsidRPr="00C8207B" w:rsidRDefault="00C40764" w:rsidP="00B42F23">
            <w:pPr>
              <w:spacing w:line="288" w:lineRule="auto"/>
              <w:contextualSpacing/>
              <w:rPr>
                <w:rFonts w:ascii="Arial" w:eastAsiaTheme="minorHAnsi" w:hAnsi="Arial" w:cs="Arial"/>
                <w:color w:val="000000" w:themeColor="text1"/>
                <w:sz w:val="19"/>
                <w:szCs w:val="19"/>
              </w:rPr>
            </w:pPr>
            <w:r w:rsidRPr="00C8207B">
              <w:rPr>
                <w:rFonts w:ascii="Arial" w:hAnsi="Arial" w:cs="Arial"/>
                <w:color w:val="000000" w:themeColor="text1"/>
                <w:sz w:val="19"/>
                <w:szCs w:val="19"/>
              </w:rPr>
              <w:t>Projekt prispieva k 1 z oblastí.</w:t>
            </w:r>
          </w:p>
        </w:tc>
      </w:tr>
    </w:tbl>
    <w:p w14:paraId="1A44D2D0" w14:textId="2D2FD1FA" w:rsidR="00C80ABF" w:rsidRDefault="00C80ABF"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7. Popis projektu</w:t>
      </w:r>
      <w:r w:rsidR="009B2273" w:rsidRPr="00C8207B">
        <w:rPr>
          <w:rFonts w:ascii="Arial" w:hAnsi="Arial" w:cs="Arial"/>
          <w:color w:val="000000" w:themeColor="text1"/>
          <w:sz w:val="19"/>
          <w:szCs w:val="19"/>
          <w:lang w:val="sk-SK"/>
        </w:rPr>
        <w:t>.</w:t>
      </w:r>
    </w:p>
    <w:p w14:paraId="5F5BB96E" w14:textId="3F12EF1C" w:rsidR="00E10188" w:rsidRPr="00C8207B" w:rsidRDefault="00C80ABF"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Hodnotiteľ posudzuje </w:t>
      </w:r>
      <w:r w:rsidR="00E10188" w:rsidRPr="00C8207B">
        <w:rPr>
          <w:rFonts w:ascii="Arial" w:hAnsi="Arial" w:cs="Arial"/>
          <w:color w:val="000000" w:themeColor="text1"/>
          <w:sz w:val="19"/>
          <w:szCs w:val="19"/>
          <w:lang w:val="sk-SK"/>
        </w:rPr>
        <w:t>mieru príspevku projektu k zlepšeniu infraštruktúry predprimárneho vzdelávan</w:t>
      </w:r>
      <w:r w:rsidR="007D69B7" w:rsidRPr="00C8207B">
        <w:rPr>
          <w:rFonts w:ascii="Arial" w:hAnsi="Arial" w:cs="Arial"/>
          <w:color w:val="000000" w:themeColor="text1"/>
          <w:sz w:val="19"/>
          <w:szCs w:val="19"/>
          <w:lang w:val="sk-SK"/>
        </w:rPr>
        <w:t>ia pričom v zmysle nižšie uvedených oblastí identifikuje tie oblasti v rámci ktorých sú realizované aktivity projektu:</w:t>
      </w:r>
    </w:p>
    <w:p w14:paraId="5CE59CA2" w14:textId="155C229C" w:rsidR="00E10188" w:rsidRPr="00C8207B" w:rsidRDefault="00E10188" w:rsidP="00C945C6">
      <w:pPr>
        <w:pStyle w:val="Odsekzoznamu"/>
        <w:numPr>
          <w:ilvl w:val="0"/>
          <w:numId w:val="5"/>
        </w:numPr>
        <w:spacing w:before="120" w:after="120" w:line="288" w:lineRule="auto"/>
        <w:ind w:left="1134"/>
        <w:jc w:val="both"/>
        <w:rPr>
          <w:rFonts w:ascii="Arial" w:hAnsi="Arial" w:cs="Arial"/>
          <w:color w:val="000000" w:themeColor="text1"/>
          <w:sz w:val="19"/>
          <w:szCs w:val="19"/>
          <w:lang w:val="sk-SK"/>
        </w:rPr>
      </w:pPr>
      <w:r w:rsidRPr="00C8207B">
        <w:rPr>
          <w:rFonts w:ascii="Arial" w:eastAsiaTheme="minorHAnsi" w:hAnsi="Arial" w:cs="Arial"/>
          <w:color w:val="000000" w:themeColor="text1"/>
          <w:sz w:val="19"/>
          <w:szCs w:val="19"/>
          <w:lang w:val="sk-SK" w:bidi="ar-SA"/>
        </w:rPr>
        <w:lastRenderedPageBreak/>
        <w:t>výstavba</w:t>
      </w:r>
      <w:r w:rsidRPr="00C8207B">
        <w:rPr>
          <w:rFonts w:ascii="Arial" w:hAnsi="Arial" w:cs="Arial"/>
          <w:color w:val="000000" w:themeColor="text1"/>
          <w:sz w:val="19"/>
          <w:szCs w:val="19"/>
          <w:lang w:val="sk-SK"/>
        </w:rPr>
        <w:t xml:space="preserve"> nových objektov MŠ vrátane prvkov inkluzívneho vzdelávania alebo rozširovanie kapacít existujúcich objektov materských škôl prístavbou, nadstavbou, rekonštrukciou, zmenou dispozície objektov alebo stavebno-technické úpravy existujúcich objektov a ich adaptácia pre potreby materskej školy s p</w:t>
      </w:r>
      <w:r w:rsidR="00AE7138">
        <w:rPr>
          <w:rFonts w:ascii="Arial" w:hAnsi="Arial" w:cs="Arial"/>
          <w:color w:val="000000" w:themeColor="text1"/>
          <w:sz w:val="19"/>
          <w:szCs w:val="19"/>
          <w:lang w:val="sk-SK"/>
        </w:rPr>
        <w:t>rvkami inkluzívneho vzdelávania,</w:t>
      </w:r>
    </w:p>
    <w:p w14:paraId="57854F0B" w14:textId="7C7F237D" w:rsidR="007D69B7" w:rsidRPr="00C8207B" w:rsidRDefault="00E10188" w:rsidP="00C945C6">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stavebno-technické úpravy areálu materskej školy vrátane detských ihrísk, športových zariadení pre deti – uzavretých aj otvorených s možnosťou celoročnej prevádzky, záhrad vrátane p</w:t>
      </w:r>
      <w:r w:rsidR="00AE7138">
        <w:rPr>
          <w:rFonts w:ascii="Arial" w:eastAsiaTheme="minorHAnsi" w:hAnsi="Arial" w:cs="Arial"/>
          <w:color w:val="000000" w:themeColor="text1"/>
          <w:sz w:val="19"/>
          <w:szCs w:val="19"/>
          <w:lang w:val="sk-SK" w:bidi="ar-SA"/>
        </w:rPr>
        <w:t>rvkov inkluzívneho vzdelávania,</w:t>
      </w:r>
    </w:p>
    <w:p w14:paraId="59446010" w14:textId="77777777" w:rsidR="00D602F5" w:rsidRPr="00C8207B" w:rsidRDefault="00E10188" w:rsidP="00C945C6">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obstaranie materiálno-technic</w:t>
      </w:r>
      <w:r w:rsidR="00D602F5" w:rsidRPr="00C8207B">
        <w:rPr>
          <w:rFonts w:ascii="Arial" w:eastAsiaTheme="minorHAnsi" w:hAnsi="Arial" w:cs="Arial"/>
          <w:color w:val="000000" w:themeColor="text1"/>
          <w:sz w:val="19"/>
          <w:szCs w:val="19"/>
          <w:lang w:val="sk-SK" w:bidi="ar-SA"/>
        </w:rPr>
        <w:t>kého vybavenia materských škôl.</w:t>
      </w:r>
    </w:p>
    <w:p w14:paraId="15E67B91" w14:textId="77777777" w:rsidR="009B2273" w:rsidRPr="00C8207B" w:rsidRDefault="007D69B7"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priradí príslušnú bodovú hodnotu (2,1,0) v zmysle popisu aplikácie hodnotiaceho kritéria.</w:t>
      </w:r>
    </w:p>
    <w:p w14:paraId="4EC015A0" w14:textId="351B16E8" w:rsidR="00C80ABF" w:rsidRPr="00C8207B" w:rsidRDefault="00C80ABF"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401"/>
        <w:gridCol w:w="4632"/>
        <w:gridCol w:w="1390"/>
        <w:gridCol w:w="1557"/>
        <w:gridCol w:w="4543"/>
      </w:tblGrid>
      <w:tr w:rsidR="004A7540" w:rsidRPr="00C8207B" w14:paraId="3F4FD44D" w14:textId="77777777" w:rsidTr="00AE7138">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DC86D1F"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3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0F1EEB"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220381"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BED0F15"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685A57"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5EA0E8"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6B000A" w:rsidRPr="00C8207B" w14:paraId="53277EFC" w14:textId="77777777" w:rsidTr="00AE7138">
        <w:trPr>
          <w:trHeight w:val="445"/>
        </w:trPr>
        <w:tc>
          <w:tcPr>
            <w:tcW w:w="604"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11713297" w14:textId="7AD63099" w:rsidR="006B000A" w:rsidRPr="00C8207B" w:rsidRDefault="006B000A" w:rsidP="008836B7">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r w:rsidR="00C40764" w:rsidRPr="00C8207B">
              <w:rPr>
                <w:rFonts w:ascii="Arial" w:hAnsi="Arial" w:cs="Arial"/>
                <w:color w:val="000000" w:themeColor="text1"/>
                <w:sz w:val="19"/>
                <w:szCs w:val="19"/>
              </w:rPr>
              <w:t>6</w:t>
            </w:r>
          </w:p>
        </w:tc>
        <w:tc>
          <w:tcPr>
            <w:tcW w:w="2431"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3EAE7A23" w14:textId="77777777" w:rsidR="006B000A" w:rsidRPr="00C8207B" w:rsidRDefault="006B000A" w:rsidP="008836B7">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k sociálnym aspektom predprimárneho vzdelávania</w:t>
            </w:r>
          </w:p>
        </w:tc>
        <w:tc>
          <w:tcPr>
            <w:tcW w:w="4745" w:type="dxa"/>
            <w:vMerge w:val="restart"/>
            <w:tcBorders>
              <w:top w:val="single" w:sz="4" w:space="0" w:color="000000" w:themeColor="text1"/>
              <w:left w:val="single" w:sz="4" w:space="0" w:color="auto"/>
              <w:bottom w:val="single" w:sz="4" w:space="0" w:color="auto"/>
              <w:right w:val="single" w:sz="4" w:space="0" w:color="auto"/>
            </w:tcBorders>
            <w:vAlign w:val="center"/>
          </w:tcPr>
          <w:p w14:paraId="45A58FE8" w14:textId="458FBEDA" w:rsidR="006B000A" w:rsidRPr="00C8207B" w:rsidRDefault="006B000A" w:rsidP="00FB25CE">
            <w:pPr>
              <w:spacing w:line="288" w:lineRule="auto"/>
              <w:jc w:val="both"/>
              <w:rPr>
                <w:rFonts w:ascii="Arial" w:eastAsia="Times New Roman" w:hAnsi="Arial" w:cs="Arial"/>
                <w:color w:val="000000" w:themeColor="text1"/>
                <w:sz w:val="19"/>
                <w:szCs w:val="19"/>
                <w:lang w:bidi="en-US"/>
              </w:rPr>
            </w:pPr>
            <w:r w:rsidRPr="00C8207B">
              <w:rPr>
                <w:rFonts w:ascii="Arial" w:eastAsia="Times New Roman" w:hAnsi="Arial" w:cs="Arial"/>
                <w:color w:val="000000" w:themeColor="text1"/>
                <w:sz w:val="19"/>
                <w:szCs w:val="19"/>
                <w:lang w:bidi="en-US"/>
              </w:rPr>
              <w:t xml:space="preserve">Kritérium hodnotí príspevok projektu k zlepšeniu podmienok na zosúladenie súkromného a pracovného života rodičov z pohľadu formy organizácie výchovy a vzdelávania v nových triedach MŠ. </w:t>
            </w:r>
          </w:p>
        </w:tc>
        <w:tc>
          <w:tcPr>
            <w:tcW w:w="1405" w:type="dxa"/>
            <w:vMerge w:val="restart"/>
            <w:tcBorders>
              <w:top w:val="single" w:sz="4" w:space="0" w:color="000000" w:themeColor="text1"/>
              <w:left w:val="single" w:sz="4" w:space="0" w:color="auto"/>
              <w:bottom w:val="single" w:sz="4" w:space="0" w:color="auto"/>
              <w:right w:val="single" w:sz="4" w:space="0" w:color="auto"/>
            </w:tcBorders>
            <w:vAlign w:val="center"/>
          </w:tcPr>
          <w:p w14:paraId="7B8E886D" w14:textId="77777777" w:rsidR="006B000A" w:rsidRPr="00C8207B" w:rsidRDefault="006B000A" w:rsidP="008836B7">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2614B2F0" w14:textId="77777777" w:rsidR="006B000A" w:rsidRPr="00C8207B" w:rsidRDefault="006B000A" w:rsidP="008836B7">
            <w:pPr>
              <w:spacing w:line="288" w:lineRule="auto"/>
              <w:jc w:val="center"/>
              <w:rPr>
                <w:rFonts w:ascii="Arial" w:hAnsi="Arial" w:cs="Arial"/>
                <w:color w:val="000000" w:themeColor="text1"/>
                <w:sz w:val="19"/>
                <w:szCs w:val="19"/>
              </w:rPr>
            </w:pPr>
          </w:p>
        </w:tc>
        <w:tc>
          <w:tcPr>
            <w:tcW w:w="1558" w:type="dxa"/>
            <w:tcBorders>
              <w:top w:val="single" w:sz="4" w:space="0" w:color="000000" w:themeColor="text1"/>
              <w:left w:val="single" w:sz="4" w:space="0" w:color="auto"/>
              <w:bottom w:val="single" w:sz="4" w:space="0" w:color="auto"/>
              <w:right w:val="single" w:sz="4" w:space="0" w:color="auto"/>
            </w:tcBorders>
            <w:vAlign w:val="center"/>
            <w:hideMark/>
          </w:tcPr>
          <w:p w14:paraId="0321660D" w14:textId="38EED665" w:rsidR="006B000A" w:rsidRPr="00C8207B" w:rsidRDefault="006B000A" w:rsidP="008836B7">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645" w:type="dxa"/>
            <w:tcBorders>
              <w:top w:val="single" w:sz="4" w:space="0" w:color="000000" w:themeColor="text1"/>
              <w:left w:val="single" w:sz="4" w:space="0" w:color="auto"/>
              <w:bottom w:val="single" w:sz="4" w:space="0" w:color="auto"/>
              <w:right w:val="single" w:sz="4" w:space="0" w:color="auto"/>
            </w:tcBorders>
            <w:vAlign w:val="center"/>
            <w:hideMark/>
          </w:tcPr>
          <w:p w14:paraId="3354B16D" w14:textId="77777777" w:rsidR="006B000A" w:rsidRPr="00C8207B" w:rsidRDefault="006B000A" w:rsidP="00FB25CE">
            <w:pPr>
              <w:spacing w:line="288" w:lineRule="auto"/>
              <w:ind w:left="25" w:hanging="10"/>
              <w:jc w:val="both"/>
              <w:rPr>
                <w:rFonts w:ascii="Arial" w:hAnsi="Arial" w:cs="Arial"/>
                <w:color w:val="000000" w:themeColor="text1"/>
                <w:sz w:val="19"/>
                <w:szCs w:val="19"/>
              </w:rPr>
            </w:pPr>
            <w:r w:rsidRPr="00C8207B">
              <w:rPr>
                <w:rFonts w:ascii="Arial" w:hAnsi="Arial" w:cs="Arial"/>
                <w:color w:val="000000" w:themeColor="text1"/>
                <w:sz w:val="19"/>
                <w:szCs w:val="19"/>
              </w:rPr>
              <w:t xml:space="preserve">Prevažuje celodenná starostlivosť. </w:t>
            </w:r>
          </w:p>
        </w:tc>
      </w:tr>
      <w:tr w:rsidR="006B000A" w:rsidRPr="00C8207B" w14:paraId="18D7C09B" w14:textId="77777777" w:rsidTr="00B42F23">
        <w:trPr>
          <w:trHeight w:val="827"/>
        </w:trPr>
        <w:tc>
          <w:tcPr>
            <w:tcW w:w="604" w:type="dxa"/>
            <w:vMerge/>
            <w:tcBorders>
              <w:top w:val="single" w:sz="4" w:space="0" w:color="000000" w:themeColor="text1"/>
              <w:left w:val="single" w:sz="4" w:space="0" w:color="auto"/>
              <w:bottom w:val="single" w:sz="4" w:space="0" w:color="auto"/>
              <w:right w:val="single" w:sz="4" w:space="0" w:color="auto"/>
            </w:tcBorders>
            <w:vAlign w:val="center"/>
            <w:hideMark/>
          </w:tcPr>
          <w:p w14:paraId="2D3F78F7" w14:textId="77777777" w:rsidR="006B000A" w:rsidRPr="00C8207B" w:rsidRDefault="006B000A" w:rsidP="008836B7">
            <w:pPr>
              <w:spacing w:line="288" w:lineRule="auto"/>
              <w:jc w:val="center"/>
              <w:rPr>
                <w:rFonts w:ascii="Arial" w:hAnsi="Arial" w:cs="Arial"/>
                <w:color w:val="000000" w:themeColor="text1"/>
                <w:sz w:val="19"/>
                <w:szCs w:val="19"/>
              </w:rPr>
            </w:pPr>
          </w:p>
        </w:tc>
        <w:tc>
          <w:tcPr>
            <w:tcW w:w="2431" w:type="dxa"/>
            <w:vMerge/>
            <w:tcBorders>
              <w:top w:val="single" w:sz="4" w:space="0" w:color="000000" w:themeColor="text1"/>
              <w:left w:val="single" w:sz="4" w:space="0" w:color="auto"/>
              <w:bottom w:val="single" w:sz="4" w:space="0" w:color="auto"/>
              <w:right w:val="single" w:sz="4" w:space="0" w:color="auto"/>
            </w:tcBorders>
            <w:vAlign w:val="center"/>
            <w:hideMark/>
          </w:tcPr>
          <w:p w14:paraId="77107963" w14:textId="77777777" w:rsidR="006B000A" w:rsidRPr="00C8207B" w:rsidRDefault="006B000A" w:rsidP="008836B7">
            <w:pPr>
              <w:spacing w:line="288" w:lineRule="auto"/>
              <w:rPr>
                <w:rFonts w:ascii="Arial" w:hAnsi="Arial" w:cs="Arial"/>
                <w:color w:val="000000" w:themeColor="text1"/>
                <w:sz w:val="19"/>
                <w:szCs w:val="19"/>
              </w:rPr>
            </w:pPr>
          </w:p>
        </w:tc>
        <w:tc>
          <w:tcPr>
            <w:tcW w:w="4745" w:type="dxa"/>
            <w:vMerge/>
            <w:tcBorders>
              <w:top w:val="single" w:sz="4" w:space="0" w:color="000000" w:themeColor="text1"/>
              <w:left w:val="single" w:sz="4" w:space="0" w:color="auto"/>
              <w:bottom w:val="single" w:sz="4" w:space="0" w:color="auto"/>
              <w:right w:val="single" w:sz="4" w:space="0" w:color="auto"/>
            </w:tcBorders>
            <w:vAlign w:val="center"/>
            <w:hideMark/>
          </w:tcPr>
          <w:p w14:paraId="4E0DCD1D" w14:textId="77777777" w:rsidR="006B000A" w:rsidRPr="00C8207B" w:rsidRDefault="006B000A" w:rsidP="008836B7">
            <w:pPr>
              <w:spacing w:line="288" w:lineRule="auto"/>
              <w:rPr>
                <w:rFonts w:ascii="Arial" w:eastAsia="Times New Roman" w:hAnsi="Arial" w:cs="Arial"/>
                <w:color w:val="000000" w:themeColor="text1"/>
                <w:sz w:val="19"/>
                <w:szCs w:val="19"/>
                <w:lang w:bidi="en-US"/>
              </w:rPr>
            </w:pPr>
          </w:p>
        </w:tc>
        <w:tc>
          <w:tcPr>
            <w:tcW w:w="1405" w:type="dxa"/>
            <w:vMerge/>
            <w:tcBorders>
              <w:top w:val="single" w:sz="4" w:space="0" w:color="000000" w:themeColor="text1"/>
              <w:left w:val="single" w:sz="4" w:space="0" w:color="auto"/>
              <w:bottom w:val="single" w:sz="4" w:space="0" w:color="auto"/>
              <w:right w:val="single" w:sz="4" w:space="0" w:color="auto"/>
            </w:tcBorders>
            <w:vAlign w:val="center"/>
            <w:hideMark/>
          </w:tcPr>
          <w:p w14:paraId="0282BF02" w14:textId="77777777" w:rsidR="006B000A" w:rsidRPr="00C8207B" w:rsidRDefault="006B000A" w:rsidP="008836B7">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6CE671A9" w14:textId="77777777" w:rsidR="006B000A" w:rsidRPr="00C8207B" w:rsidRDefault="006B000A" w:rsidP="008836B7">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645" w:type="dxa"/>
            <w:tcBorders>
              <w:top w:val="single" w:sz="4" w:space="0" w:color="auto"/>
              <w:left w:val="single" w:sz="4" w:space="0" w:color="auto"/>
              <w:bottom w:val="single" w:sz="4" w:space="0" w:color="auto"/>
              <w:right w:val="single" w:sz="4" w:space="0" w:color="auto"/>
            </w:tcBorders>
            <w:vAlign w:val="center"/>
            <w:hideMark/>
          </w:tcPr>
          <w:p w14:paraId="5FA35A9A" w14:textId="77777777" w:rsidR="006B000A" w:rsidRPr="00C8207B" w:rsidRDefault="006B000A" w:rsidP="00FB25CE">
            <w:pPr>
              <w:spacing w:line="288" w:lineRule="auto"/>
              <w:ind w:left="25" w:hanging="10"/>
              <w:jc w:val="both"/>
              <w:rPr>
                <w:rFonts w:ascii="Arial" w:hAnsi="Arial" w:cs="Arial"/>
                <w:color w:val="000000" w:themeColor="text1"/>
                <w:sz w:val="19"/>
                <w:szCs w:val="19"/>
              </w:rPr>
            </w:pPr>
            <w:r w:rsidRPr="00C8207B">
              <w:rPr>
                <w:rFonts w:ascii="Arial" w:hAnsi="Arial" w:cs="Arial"/>
                <w:color w:val="000000" w:themeColor="text1"/>
                <w:sz w:val="19"/>
                <w:szCs w:val="19"/>
              </w:rPr>
              <w:t>Prevažuje poldenná starostlivosť.</w:t>
            </w:r>
          </w:p>
        </w:tc>
      </w:tr>
    </w:tbl>
    <w:p w14:paraId="3B0332CC" w14:textId="1E9728FB" w:rsidR="005D6E5B" w:rsidRPr="00C8207B" w:rsidRDefault="005D6E5B" w:rsidP="001C5553">
      <w:pPr>
        <w:pStyle w:val="Predvolen"/>
        <w:spacing w:before="120" w:after="120" w:line="288" w:lineRule="auto"/>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7. Popis projektu</w:t>
      </w:r>
      <w:r w:rsidR="001C5553" w:rsidRPr="00C8207B">
        <w:rPr>
          <w:rFonts w:ascii="Arial" w:hAnsi="Arial" w:cs="Arial"/>
          <w:color w:val="000000" w:themeColor="text1"/>
          <w:sz w:val="19"/>
          <w:szCs w:val="19"/>
          <w:lang w:val="sk-SK"/>
        </w:rPr>
        <w:t>.</w:t>
      </w:r>
    </w:p>
    <w:p w14:paraId="0E3FECA9" w14:textId="5096946B" w:rsidR="001C5553" w:rsidRPr="00C8207B" w:rsidRDefault="005D6E5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Hodnotiteľ posudzuje </w:t>
      </w:r>
      <w:r w:rsidR="00963727" w:rsidRPr="00C8207B">
        <w:rPr>
          <w:rFonts w:ascii="Arial" w:hAnsi="Arial" w:cs="Arial"/>
          <w:color w:val="000000" w:themeColor="text1"/>
          <w:sz w:val="19"/>
          <w:szCs w:val="19"/>
          <w:lang w:val="sk-SK"/>
        </w:rPr>
        <w:t>príspevok projektu k zlepšeniu podmienok na zosúladenie súkromného a pracovného života rodičov z pohľadu formy organizácie výchovy a vzdelávania v nových triedach MŠ</w:t>
      </w:r>
      <w:r w:rsidR="005A63A9" w:rsidRPr="00C8207B">
        <w:rPr>
          <w:rFonts w:ascii="Arial" w:hAnsi="Arial" w:cs="Arial"/>
          <w:color w:val="000000" w:themeColor="text1"/>
          <w:sz w:val="19"/>
          <w:szCs w:val="19"/>
          <w:lang w:val="sk-SK"/>
        </w:rPr>
        <w:t>. Z dôvodu, že plnohodnotné zapojenie rodičov do pracovného života umožňuje iba celodenná starostlivosť v MŠ priradí</w:t>
      </w:r>
      <w:r w:rsidR="00AE7138">
        <w:rPr>
          <w:rFonts w:ascii="Arial" w:hAnsi="Arial" w:cs="Arial"/>
          <w:color w:val="000000" w:themeColor="text1"/>
          <w:sz w:val="19"/>
          <w:szCs w:val="19"/>
          <w:lang w:val="sk-SK"/>
        </w:rPr>
        <w:t xml:space="preserve"> sa</w:t>
      </w:r>
      <w:r w:rsidR="005A63A9" w:rsidRPr="00C8207B">
        <w:rPr>
          <w:rFonts w:ascii="Arial" w:hAnsi="Arial" w:cs="Arial"/>
          <w:color w:val="000000" w:themeColor="text1"/>
          <w:sz w:val="19"/>
          <w:szCs w:val="19"/>
          <w:lang w:val="sk-SK"/>
        </w:rPr>
        <w:t xml:space="preserve"> bodová hodnota </w:t>
      </w:r>
      <w:r w:rsidR="00C24DBB" w:rsidRPr="00C8207B">
        <w:rPr>
          <w:rFonts w:ascii="Arial" w:hAnsi="Arial" w:cs="Arial"/>
          <w:color w:val="000000" w:themeColor="text1"/>
          <w:sz w:val="19"/>
          <w:szCs w:val="19"/>
          <w:lang w:val="sk-SK"/>
        </w:rPr>
        <w:t>(</w:t>
      </w:r>
      <w:r w:rsidR="005A63A9" w:rsidRPr="00C8207B">
        <w:rPr>
          <w:rFonts w:ascii="Arial" w:hAnsi="Arial" w:cs="Arial"/>
          <w:color w:val="000000" w:themeColor="text1"/>
          <w:sz w:val="19"/>
          <w:szCs w:val="19"/>
          <w:lang w:val="sk-SK"/>
        </w:rPr>
        <w:t>2</w:t>
      </w:r>
      <w:r w:rsidR="00C24DBB" w:rsidRPr="00C8207B">
        <w:rPr>
          <w:rFonts w:ascii="Arial" w:hAnsi="Arial" w:cs="Arial"/>
          <w:color w:val="000000" w:themeColor="text1"/>
          <w:sz w:val="19"/>
          <w:szCs w:val="19"/>
          <w:lang w:val="sk-SK"/>
        </w:rPr>
        <w:t>)</w:t>
      </w:r>
      <w:r w:rsidR="005A63A9" w:rsidRPr="00C8207B">
        <w:rPr>
          <w:rFonts w:ascii="Arial" w:hAnsi="Arial" w:cs="Arial"/>
          <w:color w:val="000000" w:themeColor="text1"/>
          <w:sz w:val="19"/>
          <w:szCs w:val="19"/>
          <w:lang w:val="sk-SK"/>
        </w:rPr>
        <w:t xml:space="preserve"> iba v prípadoch keď je v MŠ poskytovaná najm</w:t>
      </w:r>
      <w:r w:rsidR="007B24D7" w:rsidRPr="00C8207B">
        <w:rPr>
          <w:rFonts w:ascii="Arial" w:hAnsi="Arial" w:cs="Arial"/>
          <w:color w:val="000000" w:themeColor="text1"/>
          <w:sz w:val="19"/>
          <w:szCs w:val="19"/>
          <w:lang w:val="sk-SK"/>
        </w:rPr>
        <w:t xml:space="preserve">ä celodenná starostlivosť a je reálny predpoklad, že jej </w:t>
      </w:r>
      <w:r w:rsidR="005A63A9" w:rsidRPr="00C8207B">
        <w:rPr>
          <w:rFonts w:ascii="Arial" w:hAnsi="Arial" w:cs="Arial"/>
          <w:color w:val="000000" w:themeColor="text1"/>
          <w:sz w:val="19"/>
          <w:szCs w:val="19"/>
          <w:lang w:val="sk-SK"/>
        </w:rPr>
        <w:t>poskytovanie bude viesť k zaradeniu rodičov do pracovného života.</w:t>
      </w:r>
      <w:r w:rsidR="00963727" w:rsidRPr="00C8207B">
        <w:rPr>
          <w:rFonts w:ascii="Arial" w:hAnsi="Arial" w:cs="Arial"/>
          <w:color w:val="000000" w:themeColor="text1"/>
          <w:sz w:val="19"/>
          <w:szCs w:val="19"/>
          <w:lang w:val="sk-SK"/>
        </w:rPr>
        <w:t xml:space="preserve"> </w:t>
      </w:r>
      <w:r w:rsidR="00C24DBB" w:rsidRPr="00C8207B">
        <w:rPr>
          <w:rFonts w:ascii="Arial" w:hAnsi="Arial" w:cs="Arial"/>
          <w:color w:val="000000" w:themeColor="text1"/>
          <w:sz w:val="19"/>
          <w:szCs w:val="19"/>
          <w:lang w:val="sk-SK"/>
        </w:rPr>
        <w:t xml:space="preserve">V ostatných prípadoch sa priradí bodová hodnota (0) </w:t>
      </w:r>
      <w:r w:rsidRPr="00C8207B">
        <w:rPr>
          <w:rFonts w:ascii="Arial" w:hAnsi="Arial" w:cs="Arial"/>
          <w:color w:val="000000" w:themeColor="text1"/>
          <w:sz w:val="19"/>
          <w:szCs w:val="19"/>
          <w:lang w:val="sk-SK"/>
        </w:rPr>
        <w:t>v zmysle popisu aplikácie hodnotiaceho kritéria.</w:t>
      </w:r>
    </w:p>
    <w:p w14:paraId="6E6EDD73" w14:textId="7B102FEA" w:rsidR="005D6E5B" w:rsidRPr="00C8207B" w:rsidRDefault="005D6E5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386"/>
        <w:gridCol w:w="4639"/>
        <w:gridCol w:w="1391"/>
        <w:gridCol w:w="1557"/>
        <w:gridCol w:w="4550"/>
      </w:tblGrid>
      <w:tr w:rsidR="004A7540" w:rsidRPr="00C8207B" w14:paraId="76E13D42" w14:textId="77777777" w:rsidTr="00BB346B">
        <w:trPr>
          <w:trHeight w:val="397"/>
        </w:trPr>
        <w:tc>
          <w:tcPr>
            <w:tcW w:w="6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B0EBC83"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F62DC08"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A01511"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55182D"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8D3882"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1BDBBFA"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25B98A21" w14:textId="77777777" w:rsidTr="00BB346B">
        <w:trPr>
          <w:trHeight w:val="523"/>
        </w:trPr>
        <w:tc>
          <w:tcPr>
            <w:tcW w:w="605"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2804BB0C" w14:textId="699997F6"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2.7</w:t>
            </w:r>
          </w:p>
        </w:tc>
        <w:tc>
          <w:tcPr>
            <w:tcW w:w="2424"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588892CD" w14:textId="77777777" w:rsidR="00C40764" w:rsidRPr="00C8207B" w:rsidRDefault="00C40764" w:rsidP="00C40764">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projektu k zvyšovaniu kvality vzdelávania</w:t>
            </w:r>
          </w:p>
        </w:tc>
        <w:tc>
          <w:tcPr>
            <w:tcW w:w="4748" w:type="dxa"/>
            <w:vMerge w:val="restart"/>
            <w:tcBorders>
              <w:top w:val="single" w:sz="4" w:space="0" w:color="000000" w:themeColor="text1"/>
              <w:left w:val="single" w:sz="4" w:space="0" w:color="auto"/>
              <w:bottom w:val="single" w:sz="4" w:space="0" w:color="auto"/>
              <w:right w:val="single" w:sz="4" w:space="0" w:color="auto"/>
            </w:tcBorders>
            <w:vAlign w:val="center"/>
          </w:tcPr>
          <w:p w14:paraId="0A749B57" w14:textId="77777777"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Kritérium hodnotí príspevok projektu k rozširovaniu predškolskej výchovy vo veku od 3 do 5 rokov.</w:t>
            </w:r>
          </w:p>
          <w:p w14:paraId="36781C6B" w14:textId="77777777" w:rsidR="00C40764" w:rsidRPr="00C8207B" w:rsidRDefault="00C40764" w:rsidP="00C40764">
            <w:pPr>
              <w:spacing w:line="288" w:lineRule="auto"/>
              <w:ind w:left="720"/>
              <w:contextualSpacing/>
              <w:rPr>
                <w:rFonts w:ascii="Arial" w:eastAsia="Times New Roman" w:hAnsi="Arial" w:cs="Arial"/>
                <w:color w:val="000000" w:themeColor="text1"/>
                <w:sz w:val="19"/>
                <w:szCs w:val="19"/>
                <w:lang w:bidi="en-US"/>
              </w:rPr>
            </w:pPr>
          </w:p>
        </w:tc>
        <w:tc>
          <w:tcPr>
            <w:tcW w:w="1405" w:type="dxa"/>
            <w:vMerge w:val="restart"/>
            <w:tcBorders>
              <w:top w:val="single" w:sz="4" w:space="0" w:color="000000" w:themeColor="text1"/>
              <w:left w:val="single" w:sz="4" w:space="0" w:color="auto"/>
              <w:bottom w:val="single" w:sz="4" w:space="0" w:color="auto"/>
              <w:right w:val="single" w:sz="4" w:space="0" w:color="auto"/>
            </w:tcBorders>
            <w:vAlign w:val="center"/>
          </w:tcPr>
          <w:p w14:paraId="38E6F71C" w14:textId="77777777" w:rsidR="00C40764" w:rsidRPr="00C8207B" w:rsidRDefault="00C40764" w:rsidP="00C40764">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0FA2B688" w14:textId="77777777" w:rsidR="00C40764" w:rsidRPr="00C8207B" w:rsidRDefault="00C40764" w:rsidP="00C40764">
            <w:pPr>
              <w:spacing w:line="288" w:lineRule="auto"/>
              <w:jc w:val="center"/>
              <w:rPr>
                <w:rFonts w:ascii="Arial" w:hAnsi="Arial" w:cs="Arial"/>
                <w:color w:val="000000" w:themeColor="text1"/>
                <w:sz w:val="19"/>
                <w:szCs w:val="19"/>
              </w:rPr>
            </w:pPr>
          </w:p>
        </w:tc>
        <w:tc>
          <w:tcPr>
            <w:tcW w:w="1558" w:type="dxa"/>
            <w:tcBorders>
              <w:top w:val="single" w:sz="4" w:space="0" w:color="000000" w:themeColor="text1"/>
              <w:left w:val="single" w:sz="4" w:space="0" w:color="auto"/>
              <w:bottom w:val="single" w:sz="4" w:space="0" w:color="auto"/>
              <w:right w:val="single" w:sz="4" w:space="0" w:color="auto"/>
            </w:tcBorders>
            <w:vAlign w:val="center"/>
            <w:hideMark/>
          </w:tcPr>
          <w:p w14:paraId="70412C36" w14:textId="4BC019F0"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648" w:type="dxa"/>
            <w:tcBorders>
              <w:top w:val="single" w:sz="4" w:space="0" w:color="000000" w:themeColor="text1"/>
              <w:left w:val="single" w:sz="4" w:space="0" w:color="auto"/>
              <w:bottom w:val="single" w:sz="4" w:space="0" w:color="auto"/>
              <w:right w:val="single" w:sz="4" w:space="0" w:color="auto"/>
            </w:tcBorders>
            <w:vAlign w:val="center"/>
            <w:hideMark/>
          </w:tcPr>
          <w:p w14:paraId="0F4A0549" w14:textId="4BE1B561" w:rsidR="00C40764" w:rsidRPr="00C8207B" w:rsidRDefault="00C40764" w:rsidP="00FB25CE">
            <w:pPr>
              <w:spacing w:line="288" w:lineRule="auto"/>
              <w:ind w:left="25"/>
              <w:jc w:val="both"/>
              <w:rPr>
                <w:rFonts w:ascii="Arial" w:hAnsi="Arial" w:cs="Arial"/>
                <w:color w:val="000000" w:themeColor="text1"/>
                <w:sz w:val="19"/>
                <w:szCs w:val="19"/>
              </w:rPr>
            </w:pPr>
            <w:r w:rsidRPr="00C8207B">
              <w:rPr>
                <w:rFonts w:ascii="Arial" w:hAnsi="Arial" w:cs="Arial"/>
                <w:color w:val="000000" w:themeColor="text1"/>
                <w:sz w:val="19"/>
                <w:szCs w:val="19"/>
              </w:rPr>
              <w:t>Projekt definuje aj rozšírenie predškolskej výchovy o nové výchovné prvky.</w:t>
            </w:r>
          </w:p>
        </w:tc>
      </w:tr>
      <w:tr w:rsidR="00C40764" w:rsidRPr="00C8207B" w14:paraId="214C5D88" w14:textId="77777777" w:rsidTr="00BB346B">
        <w:trPr>
          <w:trHeight w:val="538"/>
        </w:trPr>
        <w:tc>
          <w:tcPr>
            <w:tcW w:w="605" w:type="dxa"/>
            <w:vMerge/>
            <w:tcBorders>
              <w:top w:val="single" w:sz="4" w:space="0" w:color="000000" w:themeColor="text1"/>
              <w:left w:val="single" w:sz="4" w:space="0" w:color="auto"/>
              <w:bottom w:val="single" w:sz="4" w:space="0" w:color="auto"/>
              <w:right w:val="single" w:sz="4" w:space="0" w:color="auto"/>
            </w:tcBorders>
            <w:vAlign w:val="center"/>
            <w:hideMark/>
          </w:tcPr>
          <w:p w14:paraId="59F4C7D6"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24" w:type="dxa"/>
            <w:vMerge/>
            <w:tcBorders>
              <w:top w:val="single" w:sz="4" w:space="0" w:color="000000" w:themeColor="text1"/>
              <w:left w:val="single" w:sz="4" w:space="0" w:color="auto"/>
              <w:bottom w:val="single" w:sz="4" w:space="0" w:color="auto"/>
              <w:right w:val="single" w:sz="4" w:space="0" w:color="auto"/>
            </w:tcBorders>
            <w:vAlign w:val="center"/>
            <w:hideMark/>
          </w:tcPr>
          <w:p w14:paraId="1EA35142" w14:textId="77777777" w:rsidR="00C40764" w:rsidRPr="00C8207B" w:rsidRDefault="00C40764" w:rsidP="00C40764">
            <w:pPr>
              <w:spacing w:line="288" w:lineRule="auto"/>
              <w:rPr>
                <w:rFonts w:ascii="Arial" w:hAnsi="Arial" w:cs="Arial"/>
                <w:color w:val="000000" w:themeColor="text1"/>
                <w:sz w:val="19"/>
                <w:szCs w:val="19"/>
              </w:rPr>
            </w:pPr>
          </w:p>
        </w:tc>
        <w:tc>
          <w:tcPr>
            <w:tcW w:w="4748" w:type="dxa"/>
            <w:vMerge/>
            <w:tcBorders>
              <w:top w:val="single" w:sz="4" w:space="0" w:color="000000" w:themeColor="text1"/>
              <w:left w:val="single" w:sz="4" w:space="0" w:color="auto"/>
              <w:bottom w:val="single" w:sz="4" w:space="0" w:color="auto"/>
              <w:right w:val="single" w:sz="4" w:space="0" w:color="auto"/>
            </w:tcBorders>
            <w:vAlign w:val="center"/>
            <w:hideMark/>
          </w:tcPr>
          <w:p w14:paraId="7A7115C2" w14:textId="77777777" w:rsidR="00C40764" w:rsidRPr="00C8207B" w:rsidRDefault="00C40764" w:rsidP="00C40764">
            <w:pPr>
              <w:spacing w:line="288" w:lineRule="auto"/>
              <w:rPr>
                <w:rFonts w:ascii="Arial" w:eastAsia="Times New Roman" w:hAnsi="Arial" w:cs="Arial"/>
                <w:color w:val="000000" w:themeColor="text1"/>
                <w:sz w:val="19"/>
                <w:szCs w:val="19"/>
                <w:lang w:bidi="en-US"/>
              </w:rPr>
            </w:pPr>
          </w:p>
        </w:tc>
        <w:tc>
          <w:tcPr>
            <w:tcW w:w="1405" w:type="dxa"/>
            <w:vMerge/>
            <w:tcBorders>
              <w:top w:val="single" w:sz="4" w:space="0" w:color="000000" w:themeColor="text1"/>
              <w:left w:val="single" w:sz="4" w:space="0" w:color="auto"/>
              <w:bottom w:val="single" w:sz="4" w:space="0" w:color="auto"/>
              <w:right w:val="single" w:sz="4" w:space="0" w:color="auto"/>
            </w:tcBorders>
            <w:vAlign w:val="center"/>
            <w:hideMark/>
          </w:tcPr>
          <w:p w14:paraId="5F5CA9F0" w14:textId="77777777" w:rsidR="00C40764" w:rsidRPr="00C8207B" w:rsidRDefault="00C40764" w:rsidP="00C40764">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00F03CC6"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648" w:type="dxa"/>
            <w:tcBorders>
              <w:top w:val="single" w:sz="4" w:space="0" w:color="auto"/>
              <w:left w:val="single" w:sz="4" w:space="0" w:color="auto"/>
              <w:bottom w:val="single" w:sz="4" w:space="0" w:color="auto"/>
              <w:right w:val="single" w:sz="4" w:space="0" w:color="auto"/>
            </w:tcBorders>
            <w:vAlign w:val="center"/>
            <w:hideMark/>
          </w:tcPr>
          <w:p w14:paraId="1B583094" w14:textId="4741FCCA" w:rsidR="00C40764" w:rsidRPr="00C8207B" w:rsidRDefault="00C40764" w:rsidP="00FB25CE">
            <w:pPr>
              <w:spacing w:line="288" w:lineRule="auto"/>
              <w:ind w:left="25" w:hanging="25"/>
              <w:jc w:val="both"/>
              <w:rPr>
                <w:rFonts w:ascii="Arial" w:hAnsi="Arial" w:cs="Arial"/>
                <w:color w:val="000000" w:themeColor="text1"/>
                <w:sz w:val="19"/>
                <w:szCs w:val="19"/>
              </w:rPr>
            </w:pPr>
            <w:r w:rsidRPr="00C8207B">
              <w:rPr>
                <w:rFonts w:ascii="Arial" w:hAnsi="Arial" w:cs="Arial"/>
                <w:color w:val="000000" w:themeColor="text1"/>
                <w:sz w:val="19"/>
                <w:szCs w:val="19"/>
              </w:rPr>
              <w:t>Projekt nerieši rozšírenie predškolskej výchovy o nové výchovné prvky.</w:t>
            </w:r>
          </w:p>
        </w:tc>
      </w:tr>
    </w:tbl>
    <w:p w14:paraId="57B2F47B" w14:textId="280BF1C3" w:rsidR="008E6C4B" w:rsidRPr="00C8207B" w:rsidRDefault="008E6C4B" w:rsidP="001C5553">
      <w:pPr>
        <w:pStyle w:val="Predvolen"/>
        <w:spacing w:before="120" w:after="120" w:line="288" w:lineRule="auto"/>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7. Popis projektu</w:t>
      </w:r>
      <w:r w:rsidR="001C5553" w:rsidRPr="00C8207B">
        <w:rPr>
          <w:rFonts w:ascii="Arial" w:hAnsi="Arial" w:cs="Arial"/>
          <w:color w:val="000000" w:themeColor="text1"/>
          <w:sz w:val="19"/>
          <w:szCs w:val="19"/>
          <w:lang w:val="sk-SK"/>
        </w:rPr>
        <w:t>.</w:t>
      </w:r>
    </w:p>
    <w:p w14:paraId="0759E509" w14:textId="74B160FA" w:rsidR="008E6C4B" w:rsidRPr="003A004E" w:rsidRDefault="008E6C4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lastRenderedPageBreak/>
        <w:t xml:space="preserve">Hodnotiteľ posudzuje príspevok projektu k rozšíreniu vzdelávacích a výchovných plánov a osnôv o nové </w:t>
      </w:r>
      <w:r w:rsidRPr="003A004E">
        <w:rPr>
          <w:rFonts w:ascii="Arial" w:hAnsi="Arial" w:cs="Arial"/>
          <w:color w:val="000000" w:themeColor="text1"/>
          <w:sz w:val="19"/>
          <w:szCs w:val="19"/>
          <w:lang w:val="sk-SK"/>
        </w:rPr>
        <w:t>vzdelávacie a výchovné prvky a programy.</w:t>
      </w:r>
      <w:r w:rsidR="00625F8F" w:rsidRPr="003A004E">
        <w:rPr>
          <w:rFonts w:ascii="Arial" w:hAnsi="Arial" w:cs="Arial"/>
          <w:color w:val="000000" w:themeColor="text1"/>
          <w:sz w:val="19"/>
          <w:szCs w:val="19"/>
          <w:lang w:val="sk-SK"/>
        </w:rPr>
        <w:t xml:space="preserve"> V prípade, že v projekte sú konkrétne definované nové výchovné prvky a programy predškolskej výchovy, ktoré </w:t>
      </w:r>
      <w:r w:rsidR="00516E0E" w:rsidRPr="003A004E">
        <w:rPr>
          <w:rFonts w:ascii="Arial" w:hAnsi="Arial" w:cs="Arial"/>
          <w:color w:val="000000" w:themeColor="text1"/>
          <w:sz w:val="19"/>
          <w:szCs w:val="19"/>
          <w:lang w:val="sk-SK"/>
        </w:rPr>
        <w:t>nadväzujú</w:t>
      </w:r>
      <w:r w:rsidR="00625F8F" w:rsidRPr="003A004E">
        <w:rPr>
          <w:rFonts w:ascii="Arial" w:hAnsi="Arial" w:cs="Arial"/>
          <w:color w:val="000000" w:themeColor="text1"/>
          <w:sz w:val="19"/>
          <w:szCs w:val="19"/>
          <w:lang w:val="sk-SK"/>
        </w:rPr>
        <w:t xml:space="preserve"> priamo </w:t>
      </w:r>
      <w:r w:rsidR="00516E0E" w:rsidRPr="003A004E">
        <w:rPr>
          <w:rFonts w:ascii="Arial" w:hAnsi="Arial" w:cs="Arial"/>
          <w:color w:val="000000" w:themeColor="text1"/>
          <w:sz w:val="19"/>
          <w:szCs w:val="19"/>
          <w:lang w:val="sk-SK"/>
        </w:rPr>
        <w:t xml:space="preserve">na </w:t>
      </w:r>
      <w:r w:rsidR="00625F8F" w:rsidRPr="003A004E">
        <w:rPr>
          <w:rFonts w:ascii="Arial" w:hAnsi="Arial" w:cs="Arial"/>
          <w:color w:val="000000" w:themeColor="text1"/>
          <w:sz w:val="19"/>
          <w:szCs w:val="19"/>
          <w:lang w:val="sk-SK"/>
        </w:rPr>
        <w:t>aktiv</w:t>
      </w:r>
      <w:r w:rsidR="00516E0E" w:rsidRPr="003A004E">
        <w:rPr>
          <w:rFonts w:ascii="Arial" w:hAnsi="Arial" w:cs="Arial"/>
          <w:color w:val="000000" w:themeColor="text1"/>
          <w:sz w:val="19"/>
          <w:szCs w:val="19"/>
          <w:lang w:val="sk-SK"/>
        </w:rPr>
        <w:t xml:space="preserve">ity </w:t>
      </w:r>
      <w:r w:rsidR="00625F8F" w:rsidRPr="003A004E">
        <w:rPr>
          <w:rFonts w:ascii="Arial" w:hAnsi="Arial" w:cs="Arial"/>
          <w:color w:val="000000" w:themeColor="text1"/>
          <w:sz w:val="19"/>
          <w:szCs w:val="19"/>
          <w:lang w:val="sk-SK"/>
        </w:rPr>
        <w:t>projektu</w:t>
      </w:r>
      <w:r w:rsidR="00516E0E" w:rsidRPr="003A004E">
        <w:rPr>
          <w:rFonts w:ascii="Arial" w:hAnsi="Arial" w:cs="Arial"/>
          <w:color w:val="000000" w:themeColor="text1"/>
          <w:sz w:val="19"/>
          <w:szCs w:val="19"/>
          <w:lang w:val="sk-SK"/>
        </w:rPr>
        <w:t xml:space="preserve"> hodnotiteľ priradí bodovú hodnotu (2), v opačnom prípade priradí bodovú hodnotu (0).</w:t>
      </w:r>
    </w:p>
    <w:p w14:paraId="64753436" w14:textId="370B30E0" w:rsidR="007940D0" w:rsidRDefault="008E6C4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83"/>
        <w:gridCol w:w="2384"/>
        <w:gridCol w:w="4598"/>
        <w:gridCol w:w="1387"/>
        <w:gridCol w:w="1558"/>
        <w:gridCol w:w="4516"/>
      </w:tblGrid>
      <w:tr w:rsidR="007940D0" w:rsidRPr="00C8207B" w14:paraId="4766492B" w14:textId="77777777" w:rsidTr="0048459B">
        <w:trPr>
          <w:trHeight w:val="397"/>
        </w:trPr>
        <w:tc>
          <w:tcPr>
            <w:tcW w:w="683" w:type="dxa"/>
            <w:hideMark/>
          </w:tcPr>
          <w:p w14:paraId="7DD271F5" w14:textId="77777777" w:rsidR="007940D0" w:rsidRPr="00C8207B" w:rsidRDefault="007940D0" w:rsidP="0014117A">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4" w:type="dxa"/>
            <w:hideMark/>
          </w:tcPr>
          <w:p w14:paraId="0D6ABDEA" w14:textId="77777777" w:rsidR="007940D0" w:rsidRPr="00C8207B" w:rsidRDefault="007940D0" w:rsidP="0014117A">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598" w:type="dxa"/>
            <w:hideMark/>
          </w:tcPr>
          <w:p w14:paraId="530481DD" w14:textId="77777777" w:rsidR="007940D0" w:rsidRPr="00C8207B" w:rsidRDefault="007940D0" w:rsidP="0014117A">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7" w:type="dxa"/>
            <w:hideMark/>
          </w:tcPr>
          <w:p w14:paraId="6EF6DC8A" w14:textId="77777777" w:rsidR="007940D0" w:rsidRPr="00C8207B" w:rsidRDefault="007940D0" w:rsidP="0014117A">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hideMark/>
          </w:tcPr>
          <w:p w14:paraId="0F77917F" w14:textId="77777777" w:rsidR="007940D0" w:rsidRPr="00C8207B" w:rsidRDefault="007940D0" w:rsidP="0014117A">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516" w:type="dxa"/>
            <w:hideMark/>
          </w:tcPr>
          <w:p w14:paraId="7915763F" w14:textId="77777777" w:rsidR="007940D0" w:rsidRPr="00C8207B" w:rsidRDefault="007940D0" w:rsidP="0014117A">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55CE3DD1" w14:textId="77777777" w:rsidTr="0048459B">
        <w:trPr>
          <w:trHeight w:val="203"/>
        </w:trPr>
        <w:tc>
          <w:tcPr>
            <w:tcW w:w="683" w:type="dxa"/>
            <w:vMerge w:val="restart"/>
            <w:tcBorders>
              <w:top w:val="single" w:sz="4" w:space="0" w:color="000000" w:themeColor="text1"/>
              <w:left w:val="single" w:sz="4" w:space="0" w:color="auto"/>
              <w:right w:val="single" w:sz="4" w:space="0" w:color="auto"/>
            </w:tcBorders>
            <w:vAlign w:val="center"/>
          </w:tcPr>
          <w:p w14:paraId="37F24331" w14:textId="6033A5B0" w:rsidR="00C40764" w:rsidRPr="00C8207B" w:rsidRDefault="00C40764" w:rsidP="00C40764">
            <w:pPr>
              <w:jc w:val="center"/>
              <w:rPr>
                <w:rFonts w:ascii="Arial" w:hAnsi="Arial" w:cs="Arial"/>
                <w:color w:val="000000" w:themeColor="text1"/>
                <w:sz w:val="19"/>
                <w:szCs w:val="19"/>
              </w:rPr>
            </w:pPr>
            <w:r w:rsidRPr="00C8207B">
              <w:rPr>
                <w:rFonts w:ascii="Arial" w:hAnsi="Arial" w:cs="Arial"/>
                <w:color w:val="000000" w:themeColor="text1"/>
                <w:sz w:val="19"/>
                <w:szCs w:val="19"/>
              </w:rPr>
              <w:t>2.8</w:t>
            </w:r>
          </w:p>
        </w:tc>
        <w:tc>
          <w:tcPr>
            <w:tcW w:w="2384" w:type="dxa"/>
            <w:vMerge w:val="restart"/>
            <w:tcBorders>
              <w:top w:val="single" w:sz="4" w:space="0" w:color="000000" w:themeColor="text1"/>
              <w:left w:val="single" w:sz="4" w:space="0" w:color="auto"/>
              <w:right w:val="single" w:sz="4" w:space="0" w:color="auto"/>
            </w:tcBorders>
            <w:vAlign w:val="center"/>
          </w:tcPr>
          <w:p w14:paraId="640877EE" w14:textId="77777777" w:rsidR="00C40764" w:rsidRPr="00C8207B" w:rsidRDefault="00C40764" w:rsidP="00FB25CE">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projektu k minimalizácii vplyvu zastavaného prostredia na lokálne klimatické podmienky</w:t>
            </w:r>
          </w:p>
        </w:tc>
        <w:tc>
          <w:tcPr>
            <w:tcW w:w="4598" w:type="dxa"/>
            <w:vMerge w:val="restart"/>
            <w:tcBorders>
              <w:top w:val="single" w:sz="4" w:space="0" w:color="000000" w:themeColor="text1"/>
              <w:left w:val="single" w:sz="4" w:space="0" w:color="auto"/>
              <w:right w:val="single" w:sz="4" w:space="0" w:color="auto"/>
            </w:tcBorders>
            <w:vAlign w:val="center"/>
          </w:tcPr>
          <w:p w14:paraId="33EDCA17" w14:textId="344190E7" w:rsidR="00C40764" w:rsidRPr="00C8207B" w:rsidRDefault="00C40764" w:rsidP="00FB25CE">
            <w:pPr>
              <w:spacing w:line="288" w:lineRule="auto"/>
              <w:rPr>
                <w:rFonts w:ascii="Arial" w:eastAsia="Times New Roman" w:hAnsi="Arial" w:cs="Arial"/>
                <w:color w:val="000000" w:themeColor="text1"/>
                <w:sz w:val="19"/>
                <w:szCs w:val="19"/>
                <w:lang w:bidi="en-US"/>
              </w:rPr>
            </w:pPr>
            <w:r w:rsidRPr="00C8207B">
              <w:rPr>
                <w:rFonts w:ascii="Arial" w:hAnsi="Arial" w:cs="Arial"/>
                <w:color w:val="000000" w:themeColor="text1"/>
                <w:sz w:val="19"/>
                <w:szCs w:val="19"/>
              </w:rPr>
              <w:t>Kritérium hodnotí príspevok projektu k minimalizácii vplyvu zastaveného prostredia na lokálne klimatické podmienky (zadržanie vody, prehrievanie prostredia a pod.) napr. v podobe zelených fasád a striech.</w:t>
            </w:r>
          </w:p>
        </w:tc>
        <w:tc>
          <w:tcPr>
            <w:tcW w:w="1387" w:type="dxa"/>
            <w:vMerge w:val="restart"/>
            <w:tcBorders>
              <w:top w:val="single" w:sz="4" w:space="0" w:color="000000" w:themeColor="text1"/>
              <w:left w:val="single" w:sz="4" w:space="0" w:color="auto"/>
              <w:right w:val="single" w:sz="4" w:space="0" w:color="auto"/>
            </w:tcBorders>
            <w:vAlign w:val="center"/>
          </w:tcPr>
          <w:p w14:paraId="446EAC06" w14:textId="77777777" w:rsidR="00C40764" w:rsidRPr="00C8207B" w:rsidRDefault="00C40764" w:rsidP="00FB25CE">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64CA2996" w14:textId="77777777" w:rsidR="00C40764" w:rsidRPr="00C8207B" w:rsidRDefault="00C40764" w:rsidP="00FB25CE">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tcPr>
          <w:p w14:paraId="3AAA3D4E" w14:textId="77777777" w:rsidR="00C40764" w:rsidRPr="00C8207B" w:rsidRDefault="00C40764" w:rsidP="00FB25CE">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516" w:type="dxa"/>
            <w:tcBorders>
              <w:top w:val="single" w:sz="4" w:space="0" w:color="auto"/>
              <w:left w:val="single" w:sz="4" w:space="0" w:color="auto"/>
              <w:bottom w:val="single" w:sz="4" w:space="0" w:color="auto"/>
              <w:right w:val="single" w:sz="4" w:space="0" w:color="auto"/>
            </w:tcBorders>
            <w:vAlign w:val="center"/>
          </w:tcPr>
          <w:p w14:paraId="2FFE9CB3" w14:textId="01296830" w:rsidR="00C40764" w:rsidRPr="00C8207B" w:rsidRDefault="00C40764" w:rsidP="00FB25CE">
            <w:pPr>
              <w:spacing w:line="288" w:lineRule="auto"/>
              <w:ind w:left="25" w:hanging="25"/>
              <w:rPr>
                <w:rFonts w:ascii="Arial" w:hAnsi="Arial" w:cs="Arial"/>
                <w:color w:val="000000" w:themeColor="text1"/>
                <w:sz w:val="19"/>
                <w:szCs w:val="19"/>
              </w:rPr>
            </w:pPr>
            <w:r w:rsidRPr="00C8207B">
              <w:rPr>
                <w:rFonts w:ascii="Arial" w:hAnsi="Arial" w:cs="Arial"/>
                <w:color w:val="000000" w:themeColor="text1"/>
                <w:sz w:val="19"/>
                <w:szCs w:val="19"/>
              </w:rPr>
              <w:t>Projekt realizovanými opatreniami prispieva k minimalizácii vplyvu zastaveného prostredia na lokálne klimatické podmienky.</w:t>
            </w:r>
          </w:p>
        </w:tc>
      </w:tr>
      <w:tr w:rsidR="00C40764" w:rsidRPr="00C8207B" w14:paraId="352F2061" w14:textId="77777777" w:rsidTr="0048459B">
        <w:trPr>
          <w:trHeight w:val="318"/>
        </w:trPr>
        <w:tc>
          <w:tcPr>
            <w:tcW w:w="683" w:type="dxa"/>
            <w:vMerge/>
            <w:tcBorders>
              <w:left w:val="single" w:sz="4" w:space="0" w:color="auto"/>
              <w:bottom w:val="single" w:sz="4" w:space="0" w:color="auto"/>
              <w:right w:val="single" w:sz="4" w:space="0" w:color="auto"/>
            </w:tcBorders>
            <w:vAlign w:val="center"/>
          </w:tcPr>
          <w:p w14:paraId="64265D01" w14:textId="77777777" w:rsidR="00C40764" w:rsidRPr="00C8207B" w:rsidRDefault="00C40764" w:rsidP="00C40764">
            <w:pPr>
              <w:jc w:val="center"/>
              <w:rPr>
                <w:rFonts w:ascii="Arial" w:hAnsi="Arial" w:cs="Arial"/>
                <w:color w:val="000000" w:themeColor="text1"/>
                <w:sz w:val="19"/>
                <w:szCs w:val="19"/>
              </w:rPr>
            </w:pPr>
          </w:p>
        </w:tc>
        <w:tc>
          <w:tcPr>
            <w:tcW w:w="2384" w:type="dxa"/>
            <w:vMerge/>
            <w:tcBorders>
              <w:left w:val="single" w:sz="4" w:space="0" w:color="auto"/>
              <w:bottom w:val="single" w:sz="4" w:space="0" w:color="auto"/>
              <w:right w:val="single" w:sz="4" w:space="0" w:color="auto"/>
            </w:tcBorders>
            <w:vAlign w:val="center"/>
          </w:tcPr>
          <w:p w14:paraId="2ECAE6A7" w14:textId="77777777" w:rsidR="00C40764" w:rsidRPr="00C8207B" w:rsidRDefault="00C40764" w:rsidP="00B42F23">
            <w:pPr>
              <w:spacing w:line="288" w:lineRule="auto"/>
              <w:rPr>
                <w:rFonts w:ascii="Arial" w:eastAsiaTheme="minorHAnsi" w:hAnsi="Arial" w:cs="Arial"/>
                <w:color w:val="000000" w:themeColor="text1"/>
                <w:sz w:val="19"/>
                <w:szCs w:val="19"/>
              </w:rPr>
            </w:pPr>
          </w:p>
        </w:tc>
        <w:tc>
          <w:tcPr>
            <w:tcW w:w="4598" w:type="dxa"/>
            <w:vMerge/>
            <w:tcBorders>
              <w:left w:val="single" w:sz="4" w:space="0" w:color="auto"/>
              <w:bottom w:val="single" w:sz="4" w:space="0" w:color="auto"/>
              <w:right w:val="single" w:sz="4" w:space="0" w:color="auto"/>
            </w:tcBorders>
            <w:vAlign w:val="center"/>
          </w:tcPr>
          <w:p w14:paraId="38FF4EBD" w14:textId="77777777" w:rsidR="00C40764" w:rsidRPr="00C8207B" w:rsidRDefault="00C40764" w:rsidP="00B42F23">
            <w:pPr>
              <w:spacing w:line="288" w:lineRule="auto"/>
              <w:rPr>
                <w:rFonts w:ascii="Arial" w:eastAsia="Times New Roman" w:hAnsi="Arial" w:cs="Arial"/>
                <w:color w:val="000000" w:themeColor="text1"/>
                <w:sz w:val="19"/>
                <w:szCs w:val="19"/>
                <w:lang w:bidi="en-US"/>
              </w:rPr>
            </w:pPr>
          </w:p>
        </w:tc>
        <w:tc>
          <w:tcPr>
            <w:tcW w:w="1387" w:type="dxa"/>
            <w:vMerge/>
            <w:tcBorders>
              <w:left w:val="single" w:sz="4" w:space="0" w:color="auto"/>
              <w:bottom w:val="single" w:sz="4" w:space="0" w:color="auto"/>
              <w:right w:val="single" w:sz="4" w:space="0" w:color="auto"/>
            </w:tcBorders>
            <w:vAlign w:val="center"/>
          </w:tcPr>
          <w:p w14:paraId="357C79BC" w14:textId="77777777" w:rsidR="00C40764" w:rsidRPr="00C8207B" w:rsidRDefault="00C40764" w:rsidP="00B42F23">
            <w:pPr>
              <w:spacing w:line="288" w:lineRule="auto"/>
              <w:jc w:val="center"/>
              <w:rPr>
                <w:rFonts w:ascii="Arial" w:eastAsiaTheme="minorHAnsi"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tcPr>
          <w:p w14:paraId="0356E94F" w14:textId="77777777" w:rsidR="00C40764" w:rsidRPr="00C8207B" w:rsidRDefault="00C40764" w:rsidP="00B42F23">
            <w:pPr>
              <w:spacing w:line="288" w:lineRule="auto"/>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0</w:t>
            </w:r>
          </w:p>
        </w:tc>
        <w:tc>
          <w:tcPr>
            <w:tcW w:w="4516" w:type="dxa"/>
            <w:tcBorders>
              <w:top w:val="single" w:sz="4" w:space="0" w:color="auto"/>
              <w:left w:val="single" w:sz="4" w:space="0" w:color="auto"/>
              <w:bottom w:val="single" w:sz="4" w:space="0" w:color="auto"/>
              <w:right w:val="single" w:sz="4" w:space="0" w:color="auto"/>
            </w:tcBorders>
            <w:vAlign w:val="center"/>
          </w:tcPr>
          <w:p w14:paraId="38411E2B" w14:textId="770E0FE1" w:rsidR="00C40764" w:rsidRPr="00C8207B" w:rsidRDefault="00C40764" w:rsidP="00B42F23">
            <w:pPr>
              <w:spacing w:line="288" w:lineRule="auto"/>
              <w:ind w:left="25" w:hanging="25"/>
              <w:rPr>
                <w:rFonts w:ascii="Arial" w:eastAsiaTheme="minorHAnsi" w:hAnsi="Arial" w:cs="Arial"/>
                <w:color w:val="000000" w:themeColor="text1"/>
                <w:sz w:val="19"/>
                <w:szCs w:val="19"/>
              </w:rPr>
            </w:pPr>
            <w:r w:rsidRPr="00C8207B">
              <w:rPr>
                <w:rFonts w:ascii="Arial" w:hAnsi="Arial" w:cs="Arial"/>
                <w:color w:val="000000" w:themeColor="text1"/>
                <w:sz w:val="19"/>
                <w:szCs w:val="19"/>
              </w:rPr>
              <w:t>Projekt nerieši opatrenia na minimalizáciu vplyvu zastaveného prostredia na lokálne klimatické podmienky.</w:t>
            </w:r>
          </w:p>
        </w:tc>
      </w:tr>
    </w:tbl>
    <w:p w14:paraId="2A0AE7D6" w14:textId="4751FFF0" w:rsidR="00E02BE7" w:rsidRPr="00C8207B" w:rsidRDefault="00E02BE7" w:rsidP="00E02BE7">
      <w:pPr>
        <w:pStyle w:val="predvolen0"/>
        <w:spacing w:before="120" w:beforeAutospacing="0" w:after="120" w:afterAutospacing="0" w:line="288" w:lineRule="auto"/>
        <w:jc w:val="both"/>
      </w:pPr>
      <w:r w:rsidRPr="00C8207B">
        <w:rPr>
          <w:rFonts w:ascii="Arial" w:hAnsi="Arial" w:cs="Arial"/>
          <w:sz w:val="19"/>
          <w:szCs w:val="19"/>
        </w:rPr>
        <w:t>Hodnotiteľ posudzuje najmä informácie uvedené v</w:t>
      </w:r>
      <w:r w:rsidR="00355BD1">
        <w:rPr>
          <w:rFonts w:ascii="Arial" w:hAnsi="Arial" w:cs="Arial"/>
          <w:sz w:val="19"/>
          <w:szCs w:val="19"/>
        </w:rPr>
        <w:t> </w:t>
      </w:r>
      <w:r w:rsidRPr="00C8207B">
        <w:rPr>
          <w:rFonts w:ascii="Arial" w:hAnsi="Arial" w:cs="Arial"/>
          <w:sz w:val="19"/>
          <w:szCs w:val="19"/>
        </w:rPr>
        <w:t>častiach</w:t>
      </w:r>
      <w:r w:rsidR="00355BD1">
        <w:rPr>
          <w:rFonts w:ascii="Arial" w:hAnsi="Arial" w:cs="Arial"/>
          <w:sz w:val="19"/>
          <w:szCs w:val="19"/>
        </w:rPr>
        <w:t xml:space="preserve"> ŽoNFP</w:t>
      </w:r>
      <w:r w:rsidRPr="00C8207B">
        <w:rPr>
          <w:rFonts w:ascii="Arial" w:hAnsi="Arial" w:cs="Arial"/>
          <w:sz w:val="19"/>
          <w:szCs w:val="19"/>
        </w:rPr>
        <w:t xml:space="preserve">: 7. Popis projektu, </w:t>
      </w:r>
      <w:r w:rsidR="00A13426">
        <w:rPr>
          <w:rFonts w:ascii="Arial" w:hAnsi="Arial" w:cs="Arial"/>
          <w:sz w:val="19"/>
          <w:szCs w:val="19"/>
        </w:rPr>
        <w:t>príloha Projektová dokumentácia.</w:t>
      </w:r>
    </w:p>
    <w:p w14:paraId="44C488BD" w14:textId="0F3F0BD6" w:rsidR="00BC785F" w:rsidRPr="003A004E" w:rsidRDefault="00E02BE7" w:rsidP="00BC785F">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sz w:val="19"/>
          <w:szCs w:val="19"/>
          <w:lang w:val="sk-SK"/>
        </w:rPr>
        <w:t>Hodnotiteľ hodnotí príspevok projektu k minimalizácii vplyvu zastavaného prostredia na lokálne klimatické podmienky (zadržanie vody, prehrievanie prostredia</w:t>
      </w:r>
      <w:r w:rsidR="004D7AAF">
        <w:rPr>
          <w:rFonts w:ascii="Arial" w:hAnsi="Arial" w:cs="Arial"/>
          <w:sz w:val="19"/>
          <w:szCs w:val="19"/>
          <w:lang w:val="sk-SK"/>
        </w:rPr>
        <w:t xml:space="preserve">, </w:t>
      </w:r>
      <w:r w:rsidR="004D7AAF" w:rsidRPr="00B96711">
        <w:rPr>
          <w:rFonts w:ascii="Arial" w:hAnsi="Arial" w:cs="Arial"/>
          <w:sz w:val="19"/>
          <w:szCs w:val="19"/>
        </w:rPr>
        <w:t>budovanie dažďových záhrad</w:t>
      </w:r>
      <w:r w:rsidR="004D7AAF">
        <w:rPr>
          <w:rFonts w:ascii="Arial" w:hAnsi="Arial" w:cs="Arial"/>
          <w:sz w:val="19"/>
          <w:szCs w:val="19"/>
        </w:rPr>
        <w:t xml:space="preserve">, </w:t>
      </w:r>
      <w:r w:rsidR="004D7AAF" w:rsidRPr="00B96711">
        <w:rPr>
          <w:rFonts w:ascii="Arial" w:hAnsi="Arial" w:cs="Arial"/>
          <w:sz w:val="19"/>
          <w:szCs w:val="19"/>
        </w:rPr>
        <w:t>budovanie vegetačných striech</w:t>
      </w:r>
      <w:r w:rsidR="004D7AAF">
        <w:rPr>
          <w:rFonts w:ascii="Arial" w:hAnsi="Arial" w:cs="Arial"/>
          <w:sz w:val="19"/>
          <w:szCs w:val="19"/>
        </w:rPr>
        <w:t xml:space="preserve">, </w:t>
      </w:r>
      <w:r w:rsidR="004D7AAF" w:rsidRPr="00B96711">
        <w:rPr>
          <w:rFonts w:ascii="Arial" w:hAnsi="Arial" w:cs="Arial"/>
          <w:sz w:val="19"/>
          <w:szCs w:val="19"/>
        </w:rPr>
        <w:t>budovanie vertikálnych záhrad, zelených stien</w:t>
      </w:r>
      <w:r w:rsidR="004D7AAF">
        <w:rPr>
          <w:rFonts w:ascii="Arial" w:hAnsi="Arial" w:cs="Arial"/>
          <w:sz w:val="19"/>
          <w:szCs w:val="19"/>
        </w:rPr>
        <w:t xml:space="preserve">, </w:t>
      </w:r>
      <w:r w:rsidR="004D7AAF" w:rsidRPr="00B96711">
        <w:rPr>
          <w:rFonts w:ascii="Arial" w:hAnsi="Arial" w:cs="Arial"/>
          <w:sz w:val="19"/>
          <w:szCs w:val="19"/>
        </w:rPr>
        <w:t>využívanie zatrávňovacej dlažby</w:t>
      </w:r>
      <w:r w:rsidR="004D7AAF">
        <w:rPr>
          <w:rFonts w:ascii="Arial" w:hAnsi="Arial" w:cs="Arial"/>
          <w:sz w:val="19"/>
          <w:szCs w:val="19"/>
        </w:rPr>
        <w:t xml:space="preserve">, </w:t>
      </w:r>
      <w:r w:rsidR="004D7AAF" w:rsidRPr="00B96711">
        <w:rPr>
          <w:rFonts w:ascii="Arial" w:hAnsi="Arial" w:cs="Arial"/>
          <w:sz w:val="19"/>
          <w:szCs w:val="19"/>
        </w:rPr>
        <w:t>vysádzanie a udržiavanie sídelnej zelene</w:t>
      </w:r>
      <w:r w:rsidRPr="00C8207B">
        <w:rPr>
          <w:rFonts w:ascii="Arial" w:hAnsi="Arial" w:cs="Arial"/>
          <w:sz w:val="19"/>
          <w:szCs w:val="19"/>
          <w:lang w:val="sk-SK"/>
        </w:rPr>
        <w:t xml:space="preserve"> a pod.) napr. v podobe zelených fasád a striech ako aj ďalších súvisiacich opatrení podporujúcich udržateľné životné prostredie.</w:t>
      </w:r>
      <w:r w:rsidR="00BC785F" w:rsidRPr="00C8207B">
        <w:rPr>
          <w:rFonts w:ascii="Arial" w:hAnsi="Arial" w:cs="Arial"/>
          <w:sz w:val="19"/>
          <w:szCs w:val="19"/>
          <w:lang w:val="sk-SK"/>
        </w:rPr>
        <w:t xml:space="preserve"> </w:t>
      </w:r>
      <w:r w:rsidR="00BC785F" w:rsidRPr="003A004E">
        <w:rPr>
          <w:rFonts w:ascii="Arial" w:hAnsi="Arial" w:cs="Arial"/>
          <w:color w:val="000000" w:themeColor="text1"/>
          <w:sz w:val="19"/>
          <w:szCs w:val="19"/>
          <w:lang w:val="sk-SK"/>
        </w:rPr>
        <w:t>V prípade, že plánované realizované opatrenia, ktoré prispievajú k minimalizácii vplyvu zastaveného prostredia na lokálne klimatické podmienky</w:t>
      </w:r>
      <w:r w:rsidR="00431B90" w:rsidRPr="003A004E">
        <w:rPr>
          <w:rFonts w:ascii="Arial" w:hAnsi="Arial" w:cs="Arial"/>
          <w:color w:val="000000" w:themeColor="text1"/>
          <w:sz w:val="19"/>
          <w:szCs w:val="19"/>
          <w:lang w:val="sk-SK"/>
        </w:rPr>
        <w:t xml:space="preserve"> vyplývajú z realizácie konkrétnych aktivit projektu,</w:t>
      </w:r>
      <w:r w:rsidR="00BC785F" w:rsidRPr="003A004E">
        <w:rPr>
          <w:rFonts w:ascii="Arial" w:hAnsi="Arial" w:cs="Arial"/>
          <w:color w:val="000000" w:themeColor="text1"/>
          <w:sz w:val="19"/>
          <w:szCs w:val="19"/>
          <w:lang w:val="sk-SK"/>
        </w:rPr>
        <w:t xml:space="preserve"> hodnotiteľ priradí bodové hodnotenie (2)</w:t>
      </w:r>
      <w:r w:rsidR="00431B90" w:rsidRPr="003A004E">
        <w:rPr>
          <w:rFonts w:ascii="Arial" w:hAnsi="Arial" w:cs="Arial"/>
          <w:color w:val="000000" w:themeColor="text1"/>
          <w:sz w:val="19"/>
          <w:szCs w:val="19"/>
          <w:lang w:val="sk-SK"/>
        </w:rPr>
        <w:t>. V</w:t>
      </w:r>
      <w:r w:rsidR="00BC785F" w:rsidRPr="003A004E">
        <w:rPr>
          <w:rFonts w:ascii="Arial" w:hAnsi="Arial" w:cs="Arial"/>
          <w:color w:val="000000" w:themeColor="text1"/>
          <w:sz w:val="19"/>
          <w:szCs w:val="19"/>
          <w:lang w:val="sk-SK"/>
        </w:rPr>
        <w:t> opačnom prípade priradí bodovú hodnotu (0)</w:t>
      </w:r>
      <w:r w:rsidR="00431B90" w:rsidRPr="003A004E">
        <w:rPr>
          <w:rFonts w:ascii="Arial" w:hAnsi="Arial" w:cs="Arial"/>
          <w:color w:val="000000" w:themeColor="text1"/>
          <w:sz w:val="19"/>
          <w:szCs w:val="19"/>
          <w:lang w:val="sk-SK"/>
        </w:rPr>
        <w:t xml:space="preserve"> v zmysle popisu hodnotiaceho kritéria.</w:t>
      </w:r>
    </w:p>
    <w:p w14:paraId="1B56AE8B" w14:textId="307B3637" w:rsidR="0011119E" w:rsidRDefault="00E02BE7" w:rsidP="00025E66">
      <w:pPr>
        <w:pStyle w:val="predvolen0"/>
        <w:spacing w:before="120" w:beforeAutospacing="0" w:after="120" w:afterAutospacing="0" w:line="288" w:lineRule="auto"/>
        <w:jc w:val="both"/>
        <w:rPr>
          <w:rFonts w:ascii="Arial" w:hAnsi="Arial" w:cs="Arial"/>
          <w:sz w:val="19"/>
          <w:szCs w:val="19"/>
        </w:rPr>
      </w:pPr>
      <w:r w:rsidRPr="00C8207B">
        <w:rPr>
          <w:rFonts w:ascii="Arial" w:hAnsi="Arial" w:cs="Arial"/>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1E652E4"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7C06B75C"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28B55004"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4ECB8324"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7072E62D"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02F52DFC"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12F1C3BD"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72292EAC" w14:textId="77777777" w:rsidR="00B14C45" w:rsidRDefault="00B14C45" w:rsidP="00025E66">
      <w:pPr>
        <w:pStyle w:val="predvolen0"/>
        <w:spacing w:before="120" w:beforeAutospacing="0" w:after="120" w:afterAutospacing="0" w:line="288" w:lineRule="auto"/>
        <w:jc w:val="both"/>
        <w:rPr>
          <w:rFonts w:ascii="Arial" w:hAnsi="Arial" w:cs="Arial"/>
          <w:sz w:val="19"/>
          <w:szCs w:val="19"/>
        </w:rPr>
      </w:pPr>
    </w:p>
    <w:tbl>
      <w:tblPr>
        <w:tblStyle w:val="TableGrid4"/>
        <w:tblW w:w="0" w:type="auto"/>
        <w:tblLook w:val="04A0" w:firstRow="1" w:lastRow="0" w:firstColumn="1" w:lastColumn="0" w:noHBand="0" w:noVBand="1"/>
      </w:tblPr>
      <w:tblGrid>
        <w:gridCol w:w="598"/>
        <w:gridCol w:w="14528"/>
      </w:tblGrid>
      <w:tr w:rsidR="006B000A" w:rsidRPr="00C8207B" w14:paraId="36592148" w14:textId="77777777" w:rsidTr="0048459B">
        <w:trPr>
          <w:trHeight w:val="521"/>
        </w:trPr>
        <w:tc>
          <w:tcPr>
            <w:tcW w:w="5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C8207B" w:rsidRDefault="006B000A" w:rsidP="008836B7">
            <w:pPr>
              <w:widowControl w:val="0"/>
              <w:spacing w:line="288" w:lineRule="auto"/>
              <w:ind w:right="2"/>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lastRenderedPageBreak/>
              <w:t>3.</w:t>
            </w:r>
          </w:p>
        </w:tc>
        <w:tc>
          <w:tcPr>
            <w:tcW w:w="145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C8207B" w:rsidRDefault="006B000A" w:rsidP="008836B7">
            <w:pPr>
              <w:widowControl w:val="0"/>
              <w:spacing w:line="288" w:lineRule="auto"/>
              <w:ind w:right="2"/>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Administratívna a prevádzková kapacita žiadateľa</w:t>
            </w:r>
          </w:p>
        </w:tc>
      </w:tr>
    </w:tbl>
    <w:p w14:paraId="64F1087C" w14:textId="77777777" w:rsidR="00BE2F8F" w:rsidRPr="00C8207B" w:rsidRDefault="00BE2F8F" w:rsidP="00FB25CE">
      <w:pPr>
        <w:spacing w:after="0"/>
      </w:pPr>
    </w:p>
    <w:tbl>
      <w:tblPr>
        <w:tblStyle w:val="TableGrid4"/>
        <w:tblW w:w="15134" w:type="dxa"/>
        <w:tblLook w:val="04A0" w:firstRow="1" w:lastRow="0" w:firstColumn="1" w:lastColumn="0" w:noHBand="0" w:noVBand="1"/>
      </w:tblPr>
      <w:tblGrid>
        <w:gridCol w:w="602"/>
        <w:gridCol w:w="2400"/>
        <w:gridCol w:w="3485"/>
        <w:gridCol w:w="1385"/>
        <w:gridCol w:w="1557"/>
        <w:gridCol w:w="5705"/>
      </w:tblGrid>
      <w:tr w:rsidR="00D60222" w:rsidRPr="00C8207B" w14:paraId="7339ED2A" w14:textId="77777777" w:rsidTr="00FB25CE">
        <w:trPr>
          <w:trHeight w:val="397"/>
          <w:tblHeader/>
        </w:trPr>
        <w:tc>
          <w:tcPr>
            <w:tcW w:w="6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4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0BEBDA32" w14:textId="77777777" w:rsidTr="00FB25CE">
        <w:trPr>
          <w:trHeight w:val="510"/>
        </w:trPr>
        <w:tc>
          <w:tcPr>
            <w:tcW w:w="602"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3.1</w:t>
            </w:r>
          </w:p>
        </w:tc>
        <w:tc>
          <w:tcPr>
            <w:tcW w:w="2400"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77777777" w:rsidR="00C40764" w:rsidRPr="00C8207B" w:rsidRDefault="00C40764" w:rsidP="00FB25CE">
            <w:pPr>
              <w:spacing w:line="288" w:lineRule="auto"/>
              <w:contextualSpacing/>
              <w:rPr>
                <w:rFonts w:ascii="Arial" w:hAnsi="Arial" w:cs="Arial"/>
                <w:color w:val="000000" w:themeColor="text1"/>
                <w:sz w:val="19"/>
                <w:szCs w:val="19"/>
              </w:rPr>
            </w:pPr>
            <w:r w:rsidRPr="00C8207B">
              <w:rPr>
                <w:rFonts w:ascii="Arial" w:hAnsi="Arial" w:cs="Arial"/>
                <w:color w:val="000000" w:themeColor="text1"/>
                <w:sz w:val="19"/>
                <w:szCs w:val="19"/>
              </w:rPr>
              <w:t>Posúdenie administratívnych a odborných kapacít na riadenie a realizáciu projektu</w:t>
            </w:r>
          </w:p>
        </w:tc>
        <w:tc>
          <w:tcPr>
            <w:tcW w:w="3485" w:type="dxa"/>
            <w:vMerge w:val="restart"/>
            <w:tcBorders>
              <w:top w:val="single" w:sz="4" w:space="0" w:color="auto"/>
              <w:left w:val="single" w:sz="4" w:space="0" w:color="auto"/>
              <w:bottom w:val="single" w:sz="4" w:space="0" w:color="auto"/>
              <w:right w:val="single" w:sz="4" w:space="0" w:color="auto"/>
            </w:tcBorders>
            <w:vAlign w:val="center"/>
          </w:tcPr>
          <w:p w14:paraId="19DD23BA" w14:textId="77777777" w:rsidR="00C40764" w:rsidRPr="00C8207B" w:rsidRDefault="00C40764" w:rsidP="00FB25CE">
            <w:pPr>
              <w:spacing w:line="288" w:lineRule="auto"/>
              <w:contextualSpacing/>
              <w:jc w:val="both"/>
              <w:rPr>
                <w:rFonts w:ascii="Arial" w:hAnsi="Arial" w:cs="Arial"/>
                <w:color w:val="000000" w:themeColor="text1"/>
                <w:sz w:val="19"/>
                <w:szCs w:val="19"/>
              </w:rPr>
            </w:pPr>
            <w:r w:rsidRPr="00C8207B">
              <w:rPr>
                <w:rFonts w:ascii="Arial" w:hAnsi="Arial" w:cs="Arial"/>
                <w:color w:val="000000" w:themeColor="text1"/>
                <w:sz w:val="19"/>
                <w:szCs w:val="19"/>
              </w:rPr>
              <w:t>Posudzuje sa zostavenie realizačného tímu s dostatočnými administratívnymi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5920EA0" w14:textId="752951CC" w:rsidR="00C40764" w:rsidRPr="00C8207B" w:rsidRDefault="00C40764" w:rsidP="00FB25CE">
            <w:pPr>
              <w:spacing w:line="288" w:lineRule="auto"/>
              <w:contextualSpacing/>
              <w:jc w:val="both"/>
              <w:rPr>
                <w:rFonts w:ascii="Arial" w:hAnsi="Arial" w:cs="Arial"/>
                <w:color w:val="000000" w:themeColor="text1"/>
                <w:sz w:val="19"/>
                <w:szCs w:val="19"/>
              </w:rPr>
            </w:pPr>
            <w:r w:rsidRPr="00C8207B">
              <w:rPr>
                <w:rFonts w:ascii="Arial" w:hAnsi="Arial" w:cs="Arial"/>
                <w:color w:val="000000" w:themeColor="text1"/>
                <w:sz w:val="19"/>
                <w:szCs w:val="19"/>
              </w:rPr>
              <w:t>Administratívne a odborné kapacity môžu byť zabezpečené buď z interných alebo externých zdrojov.</w:t>
            </w:r>
          </w:p>
        </w:tc>
        <w:tc>
          <w:tcPr>
            <w:tcW w:w="1385" w:type="dxa"/>
            <w:vMerge w:val="restart"/>
            <w:tcBorders>
              <w:top w:val="single" w:sz="4" w:space="0" w:color="auto"/>
              <w:left w:val="single" w:sz="4" w:space="0" w:color="auto"/>
              <w:bottom w:val="single" w:sz="4" w:space="0" w:color="auto"/>
              <w:right w:val="single" w:sz="4" w:space="0" w:color="auto"/>
            </w:tcBorders>
            <w:vAlign w:val="center"/>
          </w:tcPr>
          <w:p w14:paraId="1F47C481" w14:textId="77777777" w:rsidR="00C40764" w:rsidRPr="00C8207B" w:rsidRDefault="00C40764" w:rsidP="00FB25CE">
            <w:pPr>
              <w:widowControl w:val="0"/>
              <w:spacing w:line="288" w:lineRule="auto"/>
              <w:contextualSpacing/>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Bodové kritérium</w:t>
            </w:r>
          </w:p>
          <w:p w14:paraId="1F4A3B11" w14:textId="77777777" w:rsidR="00C40764" w:rsidRPr="00C8207B" w:rsidRDefault="00C40764" w:rsidP="00FB25CE">
            <w:pPr>
              <w:spacing w:line="288" w:lineRule="auto"/>
              <w:contextualSpacing/>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DC8C979" w14:textId="237B21D8" w:rsidR="00C40764" w:rsidRPr="00C8207B" w:rsidRDefault="00C40764" w:rsidP="00FB25CE">
            <w:pPr>
              <w:spacing w:line="288" w:lineRule="auto"/>
              <w:contextualSpacing/>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5705" w:type="dxa"/>
            <w:tcBorders>
              <w:top w:val="single" w:sz="4" w:space="0" w:color="auto"/>
              <w:left w:val="single" w:sz="4" w:space="0" w:color="auto"/>
              <w:bottom w:val="single" w:sz="4" w:space="0" w:color="auto"/>
              <w:right w:val="single" w:sz="4" w:space="0" w:color="auto"/>
            </w:tcBorders>
            <w:vAlign w:val="center"/>
            <w:hideMark/>
          </w:tcPr>
          <w:p w14:paraId="4AD3D29E" w14:textId="77777777" w:rsidR="00C40764" w:rsidRPr="00C8207B" w:rsidRDefault="00C40764" w:rsidP="00FB25CE">
            <w:pPr>
              <w:spacing w:line="288" w:lineRule="auto"/>
              <w:contextualSpacing/>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Administratívne a odborné kapacity žiadateľa sú dostatočné z hľadiska ich počtu, odborných znalostí a skúseností. Jednotlivé kompetencie v rámci projektového tímu sú zadefinované komplexne a vytvárajú predpoklad pre správne riadenie a implementáciu projektu. </w:t>
            </w:r>
          </w:p>
          <w:p w14:paraId="3B43D25D" w14:textId="77777777" w:rsidR="00C40764" w:rsidRPr="00C8207B" w:rsidRDefault="00C40764" w:rsidP="00FB25CE">
            <w:pPr>
              <w:spacing w:line="288" w:lineRule="auto"/>
              <w:contextualSpacing/>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Žiadateľ má zabezpečené, resp. deklaruje zabezpečenie riadenia projektu:</w:t>
            </w:r>
          </w:p>
          <w:p w14:paraId="33EA00E5" w14:textId="77777777" w:rsidR="00C40764" w:rsidRPr="00C8207B" w:rsidRDefault="00C40764" w:rsidP="00FB25CE">
            <w:pPr>
              <w:numPr>
                <w:ilvl w:val="0"/>
                <w:numId w:val="2"/>
              </w:numPr>
              <w:spacing w:line="288" w:lineRule="auto"/>
              <w:ind w:left="308" w:hanging="283"/>
              <w:contextualSpacing/>
              <w:rPr>
                <w:rFonts w:ascii="Arial" w:eastAsia="Helvetica" w:hAnsi="Arial" w:cs="Arial"/>
                <w:color w:val="000000" w:themeColor="text1"/>
                <w:sz w:val="19"/>
                <w:szCs w:val="19"/>
                <w:lang w:bidi="en-US"/>
              </w:rPr>
            </w:pPr>
            <w:r w:rsidRPr="00C8207B">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4BD4424" w14:textId="33311321" w:rsidR="00C40764" w:rsidRPr="00C8207B" w:rsidRDefault="00C40764" w:rsidP="00FB25CE">
            <w:pPr>
              <w:numPr>
                <w:ilvl w:val="0"/>
                <w:numId w:val="2"/>
              </w:numPr>
              <w:spacing w:line="288" w:lineRule="auto"/>
              <w:ind w:left="308" w:hanging="283"/>
              <w:contextualSpacing/>
              <w:rPr>
                <w:rFonts w:ascii="Arial" w:eastAsia="Helvetica" w:hAnsi="Arial" w:cs="Arial"/>
                <w:color w:val="000000" w:themeColor="text1"/>
                <w:sz w:val="19"/>
                <w:szCs w:val="19"/>
                <w:lang w:bidi="en-US"/>
              </w:rPr>
            </w:pPr>
            <w:r w:rsidRPr="00C8207B">
              <w:rPr>
                <w:rFonts w:ascii="Arial" w:eastAsia="Helvetica" w:hAnsi="Arial" w:cs="Arial"/>
                <w:color w:val="000000" w:themeColor="text1"/>
                <w:sz w:val="19"/>
                <w:szCs w:val="19"/>
                <w:lang w:bidi="en-US"/>
              </w:rPr>
              <w:t>internými kapacitami primeranými rozsahu projektu, ktoré majú skúsenosti v oblasti riadenia obdobných/porovnateľných projektov.</w:t>
            </w:r>
          </w:p>
        </w:tc>
      </w:tr>
      <w:tr w:rsidR="00C40764" w:rsidRPr="00C8207B" w14:paraId="012D8E6F" w14:textId="77777777" w:rsidTr="00FB25CE">
        <w:trPr>
          <w:trHeight w:val="495"/>
        </w:trPr>
        <w:tc>
          <w:tcPr>
            <w:tcW w:w="602"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00"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1385"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E5E9755" w14:textId="0F7050F3"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1</w:t>
            </w:r>
          </w:p>
        </w:tc>
        <w:tc>
          <w:tcPr>
            <w:tcW w:w="5705" w:type="dxa"/>
            <w:tcBorders>
              <w:top w:val="single" w:sz="4" w:space="0" w:color="auto"/>
              <w:left w:val="single" w:sz="4" w:space="0" w:color="auto"/>
              <w:bottom w:val="single" w:sz="4" w:space="0" w:color="auto"/>
              <w:right w:val="single" w:sz="4" w:space="0" w:color="auto"/>
            </w:tcBorders>
            <w:vAlign w:val="center"/>
            <w:hideMark/>
          </w:tcPr>
          <w:p w14:paraId="5DE04E6D" w14:textId="2D6E4B09" w:rsidR="00C40764" w:rsidRPr="00C8207B" w:rsidRDefault="00C40764" w:rsidP="00FB25CE">
            <w:pPr>
              <w:spacing w:line="288" w:lineRule="auto"/>
              <w:contextualSpacing/>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C40764" w:rsidRPr="00C8207B" w14:paraId="4C5375D2" w14:textId="77777777" w:rsidTr="00FB25CE">
        <w:trPr>
          <w:trHeight w:val="420"/>
        </w:trPr>
        <w:tc>
          <w:tcPr>
            <w:tcW w:w="602" w:type="dxa"/>
            <w:vMerge/>
            <w:tcBorders>
              <w:top w:val="single" w:sz="4" w:space="0" w:color="auto"/>
              <w:left w:val="single" w:sz="4" w:space="0" w:color="auto"/>
              <w:bottom w:val="single" w:sz="4" w:space="0" w:color="auto"/>
              <w:right w:val="single" w:sz="4" w:space="0" w:color="auto"/>
            </w:tcBorders>
            <w:vAlign w:val="center"/>
            <w:hideMark/>
          </w:tcPr>
          <w:p w14:paraId="4BBDDBD7"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00" w:type="dxa"/>
            <w:vMerge/>
            <w:tcBorders>
              <w:top w:val="single" w:sz="4" w:space="0" w:color="auto"/>
              <w:left w:val="single" w:sz="4" w:space="0" w:color="auto"/>
              <w:bottom w:val="single" w:sz="4" w:space="0" w:color="auto"/>
              <w:right w:val="single" w:sz="4" w:space="0" w:color="auto"/>
            </w:tcBorders>
            <w:vAlign w:val="center"/>
            <w:hideMark/>
          </w:tcPr>
          <w:p w14:paraId="4DA7A4B1"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14:paraId="3365FA96"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1385" w:type="dxa"/>
            <w:vMerge/>
            <w:tcBorders>
              <w:top w:val="single" w:sz="4" w:space="0" w:color="auto"/>
              <w:left w:val="single" w:sz="4" w:space="0" w:color="auto"/>
              <w:bottom w:val="single" w:sz="4" w:space="0" w:color="auto"/>
              <w:right w:val="single" w:sz="4" w:space="0" w:color="auto"/>
            </w:tcBorders>
            <w:vAlign w:val="center"/>
            <w:hideMark/>
          </w:tcPr>
          <w:p w14:paraId="6A4B0FA0"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A363BC"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0</w:t>
            </w:r>
          </w:p>
        </w:tc>
        <w:tc>
          <w:tcPr>
            <w:tcW w:w="5705" w:type="dxa"/>
            <w:tcBorders>
              <w:top w:val="single" w:sz="4" w:space="0" w:color="auto"/>
              <w:left w:val="single" w:sz="4" w:space="0" w:color="auto"/>
              <w:bottom w:val="single" w:sz="4" w:space="0" w:color="auto"/>
              <w:right w:val="single" w:sz="4" w:space="0" w:color="auto"/>
            </w:tcBorders>
            <w:vAlign w:val="center"/>
            <w:hideMark/>
          </w:tcPr>
          <w:p w14:paraId="033611BF" w14:textId="16620944" w:rsidR="00C40764" w:rsidRPr="00C8207B" w:rsidRDefault="00C40764" w:rsidP="00FB25CE">
            <w:pPr>
              <w:spacing w:line="288" w:lineRule="auto"/>
              <w:contextualSpacing/>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0D55BC80" w14:textId="6017BED7" w:rsidR="005E6A10" w:rsidRPr="00C8207B" w:rsidRDefault="005E6A10" w:rsidP="00955C9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A13426">
        <w:rPr>
          <w:rFonts w:ascii="Arial" w:hAnsi="Arial" w:cs="Arial"/>
          <w:color w:val="000000" w:themeColor="text1"/>
          <w:sz w:val="19"/>
          <w:szCs w:val="19"/>
        </w:rPr>
        <w:t> </w:t>
      </w:r>
      <w:r w:rsidRPr="00C8207B">
        <w:rPr>
          <w:rFonts w:ascii="Arial" w:hAnsi="Arial" w:cs="Arial"/>
          <w:color w:val="000000" w:themeColor="text1"/>
          <w:sz w:val="19"/>
          <w:szCs w:val="19"/>
        </w:rPr>
        <w:t>časti</w:t>
      </w:r>
      <w:r w:rsidR="00A13426">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7.3 Situácia po realizácii projektu a udržateľnosť projektu, 7.4 Administratívna a prevádzková kapacita žiadateľa.</w:t>
      </w:r>
    </w:p>
    <w:p w14:paraId="07508280" w14:textId="77777777" w:rsidR="00FB25CE" w:rsidRDefault="00FB25CE"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2D2D2908" w14:textId="77777777" w:rsidR="005E6A10" w:rsidRPr="00C8207B" w:rsidRDefault="005E6A10"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najmä plnenie nasledovných oblastí:</w:t>
      </w:r>
    </w:p>
    <w:p w14:paraId="388BEA07" w14:textId="3E92F01B"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lastRenderedPageBreak/>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EA318A">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6A9DEB60" w14:textId="2612017E"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a odborných kapacít pre realizáciu projektu: posudzuje sa</w:t>
      </w:r>
      <w:r w:rsidR="00EA318A">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w:t>
      </w:r>
      <w:r w:rsidR="0046542E">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atď.</w:t>
      </w:r>
    </w:p>
    <w:p w14:paraId="475BC41A" w14:textId="5E13114C" w:rsidR="005E6A10" w:rsidRPr="00C8207B" w:rsidRDefault="005E6A10"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hodnotí najmä mieru zabezpečenia administratívnych a odborných kapacít pre riadenie projektu</w:t>
      </w:r>
      <w:r w:rsidR="00194D21">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a to najmä:</w:t>
      </w:r>
    </w:p>
    <w:p w14:paraId="267EE773" w14:textId="1C8B76F7"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komplexným definovaním jednotlivých pozícií riadiaceho tímu (napr. hlavný manažér, projektový manažér, finančný manažér, manažér pre</w:t>
      </w:r>
      <w:r w:rsidR="00194D21">
        <w:rPr>
          <w:rFonts w:ascii="Arial" w:hAnsi="Arial" w:cs="Arial"/>
          <w:color w:val="000000" w:themeColor="text1"/>
          <w:sz w:val="19"/>
          <w:szCs w:val="19"/>
          <w:lang w:val="sk-SK"/>
        </w:rPr>
        <w:t xml:space="preserve"> verejné obstarávanie</w:t>
      </w:r>
      <w:r w:rsidRPr="00C8207B">
        <w:rPr>
          <w:rFonts w:ascii="Arial" w:hAnsi="Arial" w:cs="Arial"/>
          <w:color w:val="000000" w:themeColor="text1"/>
          <w:sz w:val="19"/>
          <w:szCs w:val="19"/>
          <w:lang w:val="sk-SK"/>
        </w:rPr>
        <w:t xml:space="preserve"> a pod.),</w:t>
      </w:r>
    </w:p>
    <w:p w14:paraId="6D81DD9F" w14:textId="479E1BE8"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konkrétnym obsadením jednotlivých pozícií projektového tímu (uvedenie </w:t>
      </w:r>
      <w:r w:rsidR="00194D21">
        <w:rPr>
          <w:rFonts w:ascii="Arial" w:hAnsi="Arial" w:cs="Arial"/>
          <w:color w:val="000000" w:themeColor="text1"/>
          <w:sz w:val="19"/>
          <w:szCs w:val="19"/>
          <w:lang w:val="sk-SK"/>
        </w:rPr>
        <w:t xml:space="preserve">konkrétnych osôb </w:t>
      </w:r>
      <w:r w:rsidRPr="00C8207B">
        <w:rPr>
          <w:rFonts w:ascii="Arial" w:hAnsi="Arial" w:cs="Arial"/>
          <w:color w:val="000000" w:themeColor="text1"/>
          <w:sz w:val="19"/>
          <w:szCs w:val="19"/>
          <w:lang w:val="sk-SK"/>
        </w:rPr>
        <w:t>jednotlivých členo</w:t>
      </w:r>
      <w:r w:rsidR="00194D21">
        <w:rPr>
          <w:rFonts w:ascii="Arial" w:hAnsi="Arial" w:cs="Arial"/>
          <w:color w:val="000000" w:themeColor="text1"/>
          <w:sz w:val="19"/>
          <w:szCs w:val="19"/>
          <w:lang w:val="sk-SK"/>
        </w:rPr>
        <w:t xml:space="preserve">v </w:t>
      </w:r>
      <w:r w:rsidRPr="00C8207B">
        <w:rPr>
          <w:rFonts w:ascii="Arial" w:hAnsi="Arial" w:cs="Arial"/>
          <w:color w:val="000000" w:themeColor="text1"/>
          <w:sz w:val="19"/>
          <w:szCs w:val="19"/>
          <w:lang w:val="sk-SK"/>
        </w:rPr>
        <w:t>tímu, resp. uvedenie kvalifikačných požiadaviek na jednotlivé pozície),</w:t>
      </w:r>
    </w:p>
    <w:p w14:paraId="2A201B78" w14:textId="77777777"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2CCA8411" w14:textId="77777777" w:rsidR="005E6A10" w:rsidRPr="00C8207B" w:rsidRDefault="005E6A10"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70393FDD" w14:textId="7CEF3634" w:rsidR="005E6A10" w:rsidRDefault="005E6A10" w:rsidP="005E6A10">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6AB11DC" w14:textId="77777777" w:rsidR="00FB25CE" w:rsidRDefault="00FB25CE" w:rsidP="005E6A10">
      <w:pPr>
        <w:spacing w:before="120" w:after="120" w:line="288" w:lineRule="auto"/>
        <w:rPr>
          <w:rFonts w:ascii="Arial" w:hAnsi="Arial" w:cs="Arial"/>
          <w:color w:val="000000" w:themeColor="text1"/>
          <w:sz w:val="19"/>
          <w:szCs w:val="19"/>
        </w:rPr>
      </w:pPr>
    </w:p>
    <w:p w14:paraId="5BD908F3" w14:textId="77777777" w:rsidR="00FB25CE" w:rsidRDefault="00FB25CE" w:rsidP="005E6A10">
      <w:pPr>
        <w:spacing w:before="120" w:after="120" w:line="288" w:lineRule="auto"/>
        <w:rPr>
          <w:rFonts w:ascii="Arial" w:hAnsi="Arial" w:cs="Arial"/>
          <w:color w:val="000000" w:themeColor="text1"/>
          <w:sz w:val="19"/>
          <w:szCs w:val="19"/>
        </w:rPr>
      </w:pPr>
    </w:p>
    <w:p w14:paraId="30393EED" w14:textId="77777777" w:rsidR="00FB25CE" w:rsidRDefault="00FB25CE" w:rsidP="005E6A10">
      <w:pPr>
        <w:spacing w:before="120" w:after="120" w:line="288" w:lineRule="auto"/>
        <w:rPr>
          <w:rFonts w:ascii="Arial" w:hAnsi="Arial" w:cs="Arial"/>
          <w:color w:val="000000" w:themeColor="text1"/>
          <w:sz w:val="19"/>
          <w:szCs w:val="19"/>
        </w:rPr>
      </w:pPr>
    </w:p>
    <w:p w14:paraId="1F2FCC1D" w14:textId="77777777" w:rsidR="00FB25CE" w:rsidRDefault="00FB25CE" w:rsidP="005E6A10">
      <w:pPr>
        <w:spacing w:before="120" w:after="120" w:line="288" w:lineRule="auto"/>
        <w:rPr>
          <w:rFonts w:ascii="Arial" w:hAnsi="Arial" w:cs="Arial"/>
          <w:color w:val="000000" w:themeColor="text1"/>
          <w:sz w:val="19"/>
          <w:szCs w:val="19"/>
        </w:rPr>
      </w:pPr>
    </w:p>
    <w:p w14:paraId="07B628FD" w14:textId="77777777" w:rsidR="00FB25CE" w:rsidRDefault="00FB25CE" w:rsidP="005E6A10">
      <w:pPr>
        <w:spacing w:before="120" w:after="120" w:line="288" w:lineRule="auto"/>
        <w:rPr>
          <w:rFonts w:ascii="Arial" w:hAnsi="Arial" w:cs="Arial"/>
          <w:color w:val="000000" w:themeColor="text1"/>
          <w:sz w:val="19"/>
          <w:szCs w:val="19"/>
        </w:rPr>
      </w:pPr>
    </w:p>
    <w:p w14:paraId="724F2B14" w14:textId="77777777" w:rsidR="00FB25CE" w:rsidRDefault="00FB25CE" w:rsidP="005E6A10">
      <w:pPr>
        <w:spacing w:before="120" w:after="120" w:line="288" w:lineRule="auto"/>
        <w:rPr>
          <w:rFonts w:ascii="Arial" w:hAnsi="Arial" w:cs="Arial"/>
          <w:color w:val="000000" w:themeColor="text1"/>
          <w:sz w:val="19"/>
          <w:szCs w:val="19"/>
        </w:rPr>
      </w:pPr>
    </w:p>
    <w:p w14:paraId="62348ECE" w14:textId="77777777" w:rsidR="00FB25CE" w:rsidRDefault="00FB25CE" w:rsidP="005E6A10">
      <w:pPr>
        <w:spacing w:before="120" w:after="120" w:line="288" w:lineRule="auto"/>
        <w:rPr>
          <w:rFonts w:ascii="Arial" w:hAnsi="Arial" w:cs="Arial"/>
          <w:color w:val="000000" w:themeColor="text1"/>
          <w:sz w:val="19"/>
          <w:szCs w:val="19"/>
        </w:rPr>
      </w:pPr>
    </w:p>
    <w:p w14:paraId="15576E73" w14:textId="77777777" w:rsidR="00FB25CE" w:rsidRPr="00C8207B" w:rsidRDefault="00FB25CE" w:rsidP="005E6A10">
      <w:pPr>
        <w:spacing w:before="120" w:after="120" w:line="288" w:lineRule="auto"/>
        <w:rPr>
          <w:rFonts w:ascii="Arial" w:hAnsi="Arial" w:cs="Arial"/>
          <w:color w:val="000000" w:themeColor="text1"/>
          <w:sz w:val="19"/>
          <w:szCs w:val="19"/>
        </w:rPr>
      </w:pPr>
    </w:p>
    <w:tbl>
      <w:tblPr>
        <w:tblStyle w:val="TableGrid4"/>
        <w:tblW w:w="15134" w:type="dxa"/>
        <w:tblLook w:val="04A0" w:firstRow="1" w:lastRow="0" w:firstColumn="1" w:lastColumn="0" w:noHBand="0" w:noVBand="1"/>
      </w:tblPr>
      <w:tblGrid>
        <w:gridCol w:w="604"/>
        <w:gridCol w:w="2386"/>
        <w:gridCol w:w="3072"/>
        <w:gridCol w:w="1389"/>
        <w:gridCol w:w="1557"/>
        <w:gridCol w:w="6126"/>
      </w:tblGrid>
      <w:tr w:rsidR="00D60222" w:rsidRPr="00C8207B" w14:paraId="2662E633" w14:textId="77777777" w:rsidTr="00FB25CE">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D7BBEA"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50AFF6"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07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7B53CC"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F4A9460"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2AE37E"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612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63096"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3D2F7610" w14:textId="77777777" w:rsidTr="00FB25CE">
        <w:trPr>
          <w:trHeight w:val="1170"/>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38DBE44A"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lastRenderedPageBreak/>
              <w:t>3.2</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66D1C40C" w14:textId="77777777" w:rsidR="00C40764" w:rsidRPr="00C8207B" w:rsidRDefault="00C40764" w:rsidP="00C40764">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Posúdenie prevádzkovej  a technickej udržateľnosti projektu</w:t>
            </w:r>
          </w:p>
        </w:tc>
        <w:tc>
          <w:tcPr>
            <w:tcW w:w="3072" w:type="dxa"/>
            <w:vMerge w:val="restart"/>
            <w:tcBorders>
              <w:top w:val="single" w:sz="4" w:space="0" w:color="auto"/>
              <w:left w:val="single" w:sz="4" w:space="0" w:color="auto"/>
              <w:bottom w:val="single" w:sz="4" w:space="0" w:color="auto"/>
              <w:right w:val="single" w:sz="4" w:space="0" w:color="auto"/>
            </w:tcBorders>
            <w:vAlign w:val="center"/>
            <w:hideMark/>
          </w:tcPr>
          <w:p w14:paraId="185AE00C" w14:textId="4829C4B0"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1389" w:type="dxa"/>
            <w:vMerge w:val="restart"/>
            <w:tcBorders>
              <w:top w:val="single" w:sz="4" w:space="0" w:color="auto"/>
              <w:left w:val="single" w:sz="4" w:space="0" w:color="auto"/>
              <w:bottom w:val="single" w:sz="4" w:space="0" w:color="auto"/>
              <w:right w:val="single" w:sz="4" w:space="0" w:color="auto"/>
            </w:tcBorders>
            <w:vAlign w:val="center"/>
            <w:hideMark/>
          </w:tcPr>
          <w:p w14:paraId="7151DE1C" w14:textId="77777777" w:rsidR="00C40764" w:rsidRPr="00C8207B" w:rsidRDefault="00C40764" w:rsidP="00C40764">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Bodové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CC2C963" w14:textId="145EBA34"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6126" w:type="dxa"/>
            <w:tcBorders>
              <w:top w:val="single" w:sz="4" w:space="0" w:color="auto"/>
              <w:left w:val="single" w:sz="4" w:space="0" w:color="auto"/>
              <w:bottom w:val="single" w:sz="4" w:space="0" w:color="auto"/>
              <w:right w:val="single" w:sz="4" w:space="0" w:color="auto"/>
            </w:tcBorders>
            <w:vAlign w:val="center"/>
            <w:hideMark/>
          </w:tcPr>
          <w:p w14:paraId="07B4C67E" w14:textId="327070A5"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C40764" w:rsidRPr="00C8207B" w14:paraId="4D8FCF30" w14:textId="77777777" w:rsidTr="00FB25CE">
        <w:trPr>
          <w:trHeight w:val="310"/>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0D116AE"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50600D5E" w14:textId="77777777" w:rsidR="00C40764" w:rsidRPr="00C8207B" w:rsidRDefault="00C40764" w:rsidP="00C40764">
            <w:pPr>
              <w:spacing w:line="288" w:lineRule="auto"/>
              <w:rPr>
                <w:rFonts w:ascii="Arial" w:hAnsi="Arial" w:cs="Arial"/>
                <w:color w:val="000000" w:themeColor="text1"/>
                <w:sz w:val="19"/>
                <w:szCs w:val="19"/>
              </w:rPr>
            </w:pPr>
          </w:p>
        </w:tc>
        <w:tc>
          <w:tcPr>
            <w:tcW w:w="3072" w:type="dxa"/>
            <w:vMerge/>
            <w:tcBorders>
              <w:top w:val="single" w:sz="4" w:space="0" w:color="auto"/>
              <w:left w:val="single" w:sz="4" w:space="0" w:color="auto"/>
              <w:bottom w:val="single" w:sz="4" w:space="0" w:color="auto"/>
              <w:right w:val="single" w:sz="4" w:space="0" w:color="auto"/>
            </w:tcBorders>
            <w:vAlign w:val="center"/>
            <w:hideMark/>
          </w:tcPr>
          <w:p w14:paraId="0FEDA82B" w14:textId="77777777" w:rsidR="00C40764" w:rsidRPr="00C8207B" w:rsidRDefault="00C40764" w:rsidP="00C40764">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2B592502" w14:textId="77777777" w:rsidR="00C40764" w:rsidRPr="00C8207B" w:rsidRDefault="00C40764" w:rsidP="00C40764">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15ED77B9" w14:textId="30AD8F6A"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w:t>
            </w:r>
          </w:p>
        </w:tc>
        <w:tc>
          <w:tcPr>
            <w:tcW w:w="6126" w:type="dxa"/>
            <w:tcBorders>
              <w:top w:val="single" w:sz="4" w:space="0" w:color="auto"/>
              <w:left w:val="single" w:sz="4" w:space="0" w:color="auto"/>
              <w:bottom w:val="single" w:sz="4" w:space="0" w:color="auto"/>
              <w:right w:val="single" w:sz="4" w:space="0" w:color="auto"/>
            </w:tcBorders>
            <w:vAlign w:val="center"/>
            <w:hideMark/>
          </w:tcPr>
          <w:p w14:paraId="5216BE4F" w14:textId="397E371D"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C40764" w:rsidRPr="00C8207B" w14:paraId="698048A1" w14:textId="77777777" w:rsidTr="00FB25CE">
        <w:trPr>
          <w:trHeight w:val="90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210C5342"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70E2D740" w14:textId="77777777" w:rsidR="00C40764" w:rsidRPr="00C8207B" w:rsidRDefault="00C40764" w:rsidP="00C40764">
            <w:pPr>
              <w:spacing w:line="288" w:lineRule="auto"/>
              <w:rPr>
                <w:rFonts w:ascii="Arial" w:hAnsi="Arial" w:cs="Arial"/>
                <w:color w:val="000000" w:themeColor="text1"/>
                <w:sz w:val="19"/>
                <w:szCs w:val="19"/>
              </w:rPr>
            </w:pPr>
          </w:p>
        </w:tc>
        <w:tc>
          <w:tcPr>
            <w:tcW w:w="3072" w:type="dxa"/>
            <w:vMerge/>
            <w:tcBorders>
              <w:top w:val="single" w:sz="4" w:space="0" w:color="auto"/>
              <w:left w:val="single" w:sz="4" w:space="0" w:color="auto"/>
              <w:bottom w:val="single" w:sz="4" w:space="0" w:color="auto"/>
              <w:right w:val="single" w:sz="4" w:space="0" w:color="auto"/>
            </w:tcBorders>
            <w:vAlign w:val="center"/>
            <w:hideMark/>
          </w:tcPr>
          <w:p w14:paraId="4968AF01" w14:textId="77777777" w:rsidR="00C40764" w:rsidRPr="00C8207B" w:rsidRDefault="00C40764" w:rsidP="00C40764">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500EA3D6" w14:textId="77777777" w:rsidR="00C40764" w:rsidRPr="00C8207B" w:rsidRDefault="00C40764" w:rsidP="00C40764">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B026DA"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6126" w:type="dxa"/>
            <w:tcBorders>
              <w:top w:val="single" w:sz="4" w:space="0" w:color="auto"/>
              <w:left w:val="single" w:sz="4" w:space="0" w:color="auto"/>
              <w:bottom w:val="single" w:sz="4" w:space="0" w:color="auto"/>
              <w:right w:val="single" w:sz="4" w:space="0" w:color="auto"/>
            </w:tcBorders>
            <w:vAlign w:val="center"/>
            <w:hideMark/>
          </w:tcPr>
          <w:p w14:paraId="6CCF586D" w14:textId="569D8E86"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5A3A338" w14:textId="00F8F47F" w:rsidR="00821159" w:rsidRPr="00C8207B" w:rsidRDefault="00821159" w:rsidP="00955C9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A13426">
        <w:rPr>
          <w:rFonts w:ascii="Arial" w:hAnsi="Arial" w:cs="Arial"/>
          <w:color w:val="000000" w:themeColor="text1"/>
          <w:sz w:val="19"/>
          <w:szCs w:val="19"/>
        </w:rPr>
        <w:t> </w:t>
      </w:r>
      <w:r w:rsidRPr="00C8207B">
        <w:rPr>
          <w:rFonts w:ascii="Arial" w:hAnsi="Arial" w:cs="Arial"/>
          <w:color w:val="000000" w:themeColor="text1"/>
          <w:sz w:val="19"/>
          <w:szCs w:val="19"/>
        </w:rPr>
        <w:t>časti</w:t>
      </w:r>
      <w:r w:rsidR="00A13426">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7.3 Situácia po realizácii projektu a udržateľnosť projektu, 7.4 Administratívna a prevádzková kapacita žiadateľa a 13. Identifikácia rizík </w:t>
      </w:r>
      <w:r w:rsidR="00A13426">
        <w:rPr>
          <w:rFonts w:ascii="Arial" w:hAnsi="Arial" w:cs="Arial"/>
          <w:color w:val="000000" w:themeColor="text1"/>
          <w:sz w:val="19"/>
          <w:szCs w:val="19"/>
        </w:rPr>
        <w:t>a prostriedky na ich elimináciu</w:t>
      </w:r>
      <w:r w:rsidRPr="00C8207B">
        <w:rPr>
          <w:rFonts w:ascii="Arial" w:hAnsi="Arial" w:cs="Arial"/>
          <w:color w:val="000000" w:themeColor="text1"/>
          <w:sz w:val="19"/>
          <w:szCs w:val="19"/>
        </w:rPr>
        <w:t>.</w:t>
      </w:r>
    </w:p>
    <w:p w14:paraId="61B96658" w14:textId="77777777" w:rsidR="00821159" w:rsidRPr="00C8207B" w:rsidRDefault="00821159"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2098375B" w14:textId="77777777" w:rsidR="00821159" w:rsidRPr="00C8207B" w:rsidRDefault="00821159"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technického zázemia pre udržanie výsledkov projektu,</w:t>
      </w:r>
    </w:p>
    <w:p w14:paraId="0A905B6E" w14:textId="4C98E268" w:rsidR="00821159" w:rsidRPr="00C8207B" w:rsidRDefault="00821159"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r w:rsidR="00C218BF">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w:t>
      </w:r>
    </w:p>
    <w:p w14:paraId="5F10355E" w14:textId="77777777" w:rsidR="00821159" w:rsidRPr="00C8207B" w:rsidRDefault="00821159"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0BDC5003" w14:textId="77777777" w:rsidR="00821159" w:rsidRPr="00C8207B" w:rsidRDefault="00821159"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p>
    <w:p w14:paraId="1DF6360B" w14:textId="77777777" w:rsidR="00821159" w:rsidRDefault="00821159" w:rsidP="0082115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5977D35" w14:textId="77777777" w:rsidR="00F70D43" w:rsidRDefault="00F70D43" w:rsidP="0082115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98"/>
        <w:gridCol w:w="14528"/>
      </w:tblGrid>
      <w:tr w:rsidR="006B000A" w:rsidRPr="00C8207B" w14:paraId="57691E8B" w14:textId="77777777" w:rsidTr="00144AC5">
        <w:trPr>
          <w:trHeight w:val="521"/>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C8207B" w:rsidRDefault="006B000A" w:rsidP="008836B7">
            <w:pPr>
              <w:widowControl w:val="0"/>
              <w:spacing w:line="288" w:lineRule="auto"/>
              <w:ind w:right="2"/>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lastRenderedPageBreak/>
              <w:t>4.</w:t>
            </w:r>
          </w:p>
        </w:tc>
        <w:tc>
          <w:tcPr>
            <w:tcW w:w="150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C8207B" w:rsidRDefault="006B000A" w:rsidP="008836B7">
            <w:pPr>
              <w:widowControl w:val="0"/>
              <w:spacing w:line="288" w:lineRule="auto"/>
              <w:ind w:right="2"/>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Finančná a ekonomická stránka projektu</w:t>
            </w:r>
          </w:p>
        </w:tc>
      </w:tr>
    </w:tbl>
    <w:p w14:paraId="0DDF74B6" w14:textId="77777777" w:rsidR="00BE2F8F" w:rsidRPr="00C8207B" w:rsidRDefault="00BE2F8F" w:rsidP="00FB25CE">
      <w:pPr>
        <w:spacing w:after="0"/>
      </w:pPr>
    </w:p>
    <w:tbl>
      <w:tblPr>
        <w:tblStyle w:val="TableGrid4"/>
        <w:tblW w:w="15134" w:type="dxa"/>
        <w:tblLook w:val="04A0" w:firstRow="1" w:lastRow="0" w:firstColumn="1" w:lastColumn="0" w:noHBand="0" w:noVBand="1"/>
      </w:tblPr>
      <w:tblGrid>
        <w:gridCol w:w="603"/>
        <w:gridCol w:w="2382"/>
        <w:gridCol w:w="4353"/>
        <w:gridCol w:w="1398"/>
        <w:gridCol w:w="1557"/>
        <w:gridCol w:w="4841"/>
      </w:tblGrid>
      <w:tr w:rsidR="00D60222" w:rsidRPr="00C8207B" w14:paraId="70CEF7FE" w14:textId="77777777" w:rsidTr="00FB25CE">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3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84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31F1E069" w14:textId="77777777" w:rsidTr="00FB25CE">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4.1</w:t>
            </w:r>
          </w:p>
        </w:tc>
        <w:tc>
          <w:tcPr>
            <w:tcW w:w="2382" w:type="dxa"/>
            <w:vMerge w:val="restart"/>
            <w:tcBorders>
              <w:top w:val="single" w:sz="4" w:space="0" w:color="auto"/>
              <w:left w:val="single" w:sz="4" w:space="0" w:color="auto"/>
              <w:bottom w:val="single" w:sz="4" w:space="0" w:color="auto"/>
              <w:right w:val="single" w:sz="4" w:space="0" w:color="auto"/>
            </w:tcBorders>
            <w:vAlign w:val="center"/>
          </w:tcPr>
          <w:p w14:paraId="16DB01C4" w14:textId="5DA51DB6" w:rsidR="00C40764" w:rsidRPr="00C8207B" w:rsidRDefault="00C40764" w:rsidP="00C40764">
            <w:pPr>
              <w:spacing w:line="288" w:lineRule="auto"/>
              <w:rPr>
                <w:rFonts w:ascii="Arial" w:hAnsi="Arial" w:cs="Arial"/>
                <w:color w:val="000000" w:themeColor="text1"/>
                <w:sz w:val="19"/>
                <w:szCs w:val="19"/>
              </w:rPr>
            </w:pPr>
            <w:r w:rsidRPr="00C8207B">
              <w:rPr>
                <w:rFonts w:ascii="Arial" w:eastAsia="Helvetica" w:hAnsi="Arial" w:cs="Arial"/>
                <w:color w:val="000000" w:themeColor="text1"/>
                <w:sz w:val="19"/>
                <w:szCs w:val="19"/>
              </w:rPr>
              <w:t>Vecná oprávnenosť výdavkov projektu - obsahová oprávnenosť, účelnosť a účinnosť</w:t>
            </w:r>
          </w:p>
        </w:tc>
        <w:tc>
          <w:tcPr>
            <w:tcW w:w="4353" w:type="dxa"/>
            <w:vMerge w:val="restart"/>
            <w:tcBorders>
              <w:top w:val="single" w:sz="4" w:space="0" w:color="auto"/>
              <w:left w:val="single" w:sz="4" w:space="0" w:color="auto"/>
              <w:bottom w:val="single" w:sz="4" w:space="0" w:color="auto"/>
              <w:right w:val="single" w:sz="4" w:space="0" w:color="auto"/>
            </w:tcBorders>
            <w:vAlign w:val="center"/>
          </w:tcPr>
          <w:p w14:paraId="0445FCC3" w14:textId="77777777" w:rsidR="00C40764" w:rsidRPr="00C8207B" w:rsidRDefault="00C40764" w:rsidP="00FB25CE">
            <w:pPr>
              <w:pStyle w:val="Normlnywebov"/>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účinnosti (t.j. plnenie stanovených cieľov a dosahovanie plánovaných výsledkov).</w:t>
            </w:r>
          </w:p>
          <w:p w14:paraId="6CCE03D9" w14:textId="73D8B65F" w:rsidR="00C40764" w:rsidRPr="00C8207B" w:rsidRDefault="00C40764" w:rsidP="00FB25CE">
            <w:pPr>
              <w:pStyle w:val="Normlnywebov"/>
              <w:spacing w:line="288" w:lineRule="auto"/>
              <w:jc w:val="both"/>
              <w:rPr>
                <w:rFonts w:ascii="Arial" w:eastAsia="Helvetica" w:hAnsi="Arial" w:cs="Arial"/>
                <w:i/>
                <w:color w:val="000000" w:themeColor="text1"/>
                <w:sz w:val="19"/>
                <w:szCs w:val="19"/>
              </w:rPr>
            </w:pPr>
            <w:r w:rsidRPr="00C8207B">
              <w:rPr>
                <w:rFonts w:ascii="Arial" w:eastAsia="Helvetica"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398" w:type="dxa"/>
            <w:vMerge w:val="restart"/>
            <w:tcBorders>
              <w:top w:val="single" w:sz="4" w:space="0" w:color="auto"/>
              <w:left w:val="single" w:sz="4" w:space="0" w:color="auto"/>
              <w:bottom w:val="single" w:sz="4" w:space="0" w:color="auto"/>
              <w:right w:val="single" w:sz="4" w:space="0" w:color="auto"/>
            </w:tcBorders>
            <w:vAlign w:val="center"/>
          </w:tcPr>
          <w:p w14:paraId="36768914" w14:textId="7C2025F4"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7C7597CF" w14:textId="785CEE6F"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áno</w:t>
            </w:r>
          </w:p>
        </w:tc>
        <w:tc>
          <w:tcPr>
            <w:tcW w:w="4841" w:type="dxa"/>
            <w:tcBorders>
              <w:top w:val="single" w:sz="4" w:space="0" w:color="auto"/>
              <w:left w:val="single" w:sz="4" w:space="0" w:color="auto"/>
              <w:bottom w:val="single" w:sz="4" w:space="0" w:color="auto"/>
              <w:right w:val="single" w:sz="4" w:space="0" w:color="auto"/>
            </w:tcBorders>
            <w:vAlign w:val="center"/>
          </w:tcPr>
          <w:p w14:paraId="464DCE58" w14:textId="67CAEBBA"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C40764" w:rsidRPr="00C8207B" w14:paraId="7DD5D1C5" w14:textId="77777777" w:rsidTr="00FB25CE">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382" w:type="dxa"/>
            <w:vMerge/>
            <w:tcBorders>
              <w:top w:val="single" w:sz="4" w:space="0" w:color="auto"/>
              <w:left w:val="single" w:sz="4" w:space="0" w:color="auto"/>
              <w:bottom w:val="single" w:sz="4" w:space="0" w:color="auto"/>
              <w:right w:val="single" w:sz="4" w:space="0" w:color="auto"/>
            </w:tcBorders>
            <w:vAlign w:val="center"/>
          </w:tcPr>
          <w:p w14:paraId="179D6887" w14:textId="77777777" w:rsidR="00C40764" w:rsidRPr="00C8207B" w:rsidRDefault="00C40764" w:rsidP="00C40764">
            <w:pPr>
              <w:spacing w:line="288" w:lineRule="auto"/>
              <w:rPr>
                <w:rFonts w:ascii="Arial" w:hAnsi="Arial" w:cs="Arial"/>
                <w:color w:val="000000" w:themeColor="text1"/>
                <w:sz w:val="19"/>
                <w:szCs w:val="19"/>
              </w:rPr>
            </w:pPr>
          </w:p>
        </w:tc>
        <w:tc>
          <w:tcPr>
            <w:tcW w:w="4353" w:type="dxa"/>
            <w:vMerge/>
            <w:tcBorders>
              <w:top w:val="single" w:sz="4" w:space="0" w:color="auto"/>
              <w:left w:val="single" w:sz="4" w:space="0" w:color="auto"/>
              <w:bottom w:val="single" w:sz="4" w:space="0" w:color="auto"/>
              <w:right w:val="single" w:sz="4" w:space="0" w:color="auto"/>
            </w:tcBorders>
            <w:vAlign w:val="center"/>
          </w:tcPr>
          <w:p w14:paraId="0CBFD445" w14:textId="77777777" w:rsidR="00C40764" w:rsidRPr="00C8207B" w:rsidRDefault="00C40764" w:rsidP="00C40764">
            <w:pPr>
              <w:spacing w:line="288" w:lineRule="auto"/>
              <w:rPr>
                <w:rFonts w:ascii="Arial" w:hAnsi="Arial" w:cs="Arial"/>
                <w:i/>
                <w:color w:val="000000" w:themeColor="text1"/>
                <w:sz w:val="19"/>
                <w:szCs w:val="19"/>
              </w:rPr>
            </w:pPr>
          </w:p>
        </w:tc>
        <w:tc>
          <w:tcPr>
            <w:tcW w:w="1398" w:type="dxa"/>
            <w:vMerge/>
            <w:tcBorders>
              <w:top w:val="single" w:sz="4" w:space="0" w:color="auto"/>
              <w:left w:val="single" w:sz="4" w:space="0" w:color="auto"/>
              <w:bottom w:val="single" w:sz="4" w:space="0" w:color="auto"/>
              <w:right w:val="single" w:sz="4" w:space="0" w:color="auto"/>
            </w:tcBorders>
            <w:vAlign w:val="center"/>
          </w:tcPr>
          <w:p w14:paraId="363F0AA6" w14:textId="77777777" w:rsidR="00C40764" w:rsidRPr="00C8207B" w:rsidRDefault="00C40764" w:rsidP="00C40764">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2B8842E5" w14:textId="082255DD"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nie</w:t>
            </w:r>
          </w:p>
        </w:tc>
        <w:tc>
          <w:tcPr>
            <w:tcW w:w="4841" w:type="dxa"/>
            <w:tcBorders>
              <w:top w:val="single" w:sz="4" w:space="0" w:color="auto"/>
              <w:left w:val="single" w:sz="4" w:space="0" w:color="auto"/>
              <w:bottom w:val="single" w:sz="4" w:space="0" w:color="auto"/>
              <w:right w:val="single" w:sz="4" w:space="0" w:color="auto"/>
            </w:tcBorders>
            <w:vAlign w:val="center"/>
          </w:tcPr>
          <w:p w14:paraId="257B14B3" w14:textId="2A6560D5"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3D92F2A1" w14:textId="69C86382" w:rsidR="00C175C7" w:rsidRPr="00C8207B" w:rsidRDefault="00C175C7" w:rsidP="00C175C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405B92">
        <w:rPr>
          <w:rFonts w:ascii="Arial" w:hAnsi="Arial" w:cs="Arial"/>
          <w:color w:val="000000" w:themeColor="text1"/>
          <w:sz w:val="19"/>
          <w:szCs w:val="19"/>
        </w:rPr>
        <w:t xml:space="preserve">7.2 Spôsob realizácie aktivít projektu, </w:t>
      </w:r>
      <w:r w:rsidRPr="00C8207B">
        <w:rPr>
          <w:rFonts w:ascii="Arial" w:hAnsi="Arial" w:cs="Arial"/>
          <w:color w:val="000000" w:themeColor="text1"/>
          <w:sz w:val="19"/>
          <w:szCs w:val="19"/>
        </w:rPr>
        <w:t>11. Rozpočet projektu, príloha Rozpočet projektu.</w:t>
      </w:r>
    </w:p>
    <w:p w14:paraId="4972E05B" w14:textId="77777777" w:rsidR="00C175C7" w:rsidRPr="00C8207B" w:rsidRDefault="00C175C7" w:rsidP="00C175C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5715E30A" w14:textId="77777777"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7DB3EA9E" w14:textId="17A179B6"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musia byť v súlade so zoznamom oprávnených výdavkov uvedených v</w:t>
      </w:r>
      <w:r w:rsidR="00AD7013">
        <w:rPr>
          <w:rFonts w:ascii="Arial" w:eastAsiaTheme="minorHAnsi" w:hAnsi="Arial" w:cs="Arial"/>
          <w:color w:val="000000" w:themeColor="text1"/>
          <w:sz w:val="19"/>
          <w:szCs w:val="19"/>
          <w:bdr w:val="none" w:sz="0" w:space="0" w:color="auto"/>
          <w:lang w:val="sk-SK"/>
        </w:rPr>
        <w:t>o</w:t>
      </w:r>
      <w:r w:rsidRPr="00C8207B">
        <w:rPr>
          <w:rFonts w:ascii="Arial" w:eastAsiaTheme="minorHAnsi" w:hAnsi="Arial" w:cs="Arial"/>
          <w:color w:val="000000" w:themeColor="text1"/>
          <w:sz w:val="19"/>
          <w:szCs w:val="19"/>
          <w:bdr w:val="none" w:sz="0" w:space="0" w:color="auto"/>
          <w:lang w:val="sk-SK"/>
        </w:rPr>
        <w:t xml:space="preserve"> výzve na predkladanie žiadostí o NFP,</w:t>
      </w:r>
    </w:p>
    <w:p w14:paraId="7A3CB67E" w14:textId="77777777"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0631ECCC" w14:textId="77777777"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44560CAD" w14:textId="77777777" w:rsidR="00C175C7" w:rsidRPr="00C8207B" w:rsidRDefault="00C175C7" w:rsidP="00C175C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0E64D82A" w14:textId="1BD8D18B" w:rsidR="00050C4F" w:rsidRPr="00C8207B" w:rsidRDefault="00C175C7"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4"/>
        <w:tblW w:w="14992" w:type="dxa"/>
        <w:tblLook w:val="04A0" w:firstRow="1" w:lastRow="0" w:firstColumn="1" w:lastColumn="0" w:noHBand="0" w:noVBand="1"/>
      </w:tblPr>
      <w:tblGrid>
        <w:gridCol w:w="604"/>
        <w:gridCol w:w="2056"/>
        <w:gridCol w:w="5103"/>
        <w:gridCol w:w="1399"/>
        <w:gridCol w:w="1557"/>
        <w:gridCol w:w="4273"/>
      </w:tblGrid>
      <w:tr w:rsidR="00171453" w:rsidRPr="00C8207B" w14:paraId="6FEDDB20" w14:textId="77777777" w:rsidTr="00FB25CE">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0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51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27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3E61F4B4" w14:textId="77777777" w:rsidTr="00FB25CE">
        <w:trPr>
          <w:trHeight w:val="1192"/>
        </w:trPr>
        <w:tc>
          <w:tcPr>
            <w:tcW w:w="604" w:type="dxa"/>
            <w:vMerge w:val="restart"/>
            <w:tcBorders>
              <w:top w:val="single" w:sz="4" w:space="0" w:color="auto"/>
              <w:left w:val="single" w:sz="4" w:space="0" w:color="auto"/>
              <w:right w:val="single" w:sz="4" w:space="0" w:color="auto"/>
            </w:tcBorders>
            <w:vAlign w:val="center"/>
          </w:tcPr>
          <w:p w14:paraId="0EDD5BFE" w14:textId="708D3D5C"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4.2</w:t>
            </w:r>
          </w:p>
        </w:tc>
        <w:tc>
          <w:tcPr>
            <w:tcW w:w="2056" w:type="dxa"/>
            <w:vMerge w:val="restart"/>
            <w:tcBorders>
              <w:top w:val="single" w:sz="4" w:space="0" w:color="auto"/>
              <w:left w:val="single" w:sz="4" w:space="0" w:color="auto"/>
              <w:right w:val="single" w:sz="4" w:space="0" w:color="auto"/>
            </w:tcBorders>
            <w:vAlign w:val="center"/>
          </w:tcPr>
          <w:p w14:paraId="5D1EE8A0" w14:textId="7577E968"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Efektívnosť a hospodárnosť výdavkov projektu</w:t>
            </w:r>
          </w:p>
        </w:tc>
        <w:tc>
          <w:tcPr>
            <w:tcW w:w="5103" w:type="dxa"/>
            <w:vMerge w:val="restart"/>
            <w:tcBorders>
              <w:top w:val="single" w:sz="4" w:space="0" w:color="auto"/>
              <w:left w:val="single" w:sz="4" w:space="0" w:color="auto"/>
              <w:right w:val="single" w:sz="4" w:space="0" w:color="auto"/>
            </w:tcBorders>
            <w:vAlign w:val="center"/>
          </w:tcPr>
          <w:p w14:paraId="194F7E2C" w14:textId="77777777" w:rsidR="00C40764" w:rsidRPr="00C8207B" w:rsidRDefault="00C40764" w:rsidP="00FB25CE">
            <w:pPr>
              <w:widowControl w:val="0"/>
              <w:spacing w:line="288" w:lineRule="auto"/>
              <w:jc w:val="both"/>
              <w:rPr>
                <w:rFonts w:ascii="Arial" w:hAnsi="Arial" w:cs="Arial"/>
                <w:color w:val="000000" w:themeColor="text1"/>
                <w:sz w:val="19"/>
                <w:szCs w:val="19"/>
                <w:u w:color="000000"/>
              </w:rPr>
            </w:pPr>
            <w:r w:rsidRPr="00C8207B">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9A81536" w14:textId="77777777" w:rsidR="00C40764" w:rsidRPr="00C8207B" w:rsidRDefault="00C40764" w:rsidP="00FB25CE">
            <w:pPr>
              <w:widowControl w:val="0"/>
              <w:spacing w:line="288" w:lineRule="auto"/>
              <w:jc w:val="both"/>
              <w:rPr>
                <w:rFonts w:ascii="Arial" w:hAnsi="Arial" w:cs="Arial"/>
                <w:color w:val="000000" w:themeColor="text1"/>
                <w:sz w:val="19"/>
                <w:szCs w:val="19"/>
                <w:u w:color="000000"/>
              </w:rPr>
            </w:pPr>
          </w:p>
          <w:p w14:paraId="60426712" w14:textId="77777777" w:rsidR="00C40764" w:rsidRPr="00C8207B" w:rsidRDefault="00C40764" w:rsidP="00FB25CE">
            <w:pPr>
              <w:widowControl w:val="0"/>
              <w:spacing w:line="288" w:lineRule="auto"/>
              <w:jc w:val="both"/>
              <w:rPr>
                <w:rFonts w:ascii="Arial" w:hAnsi="Arial" w:cs="Arial"/>
                <w:color w:val="000000" w:themeColor="text1"/>
                <w:sz w:val="19"/>
                <w:szCs w:val="19"/>
                <w:u w:color="000000"/>
              </w:rPr>
            </w:pPr>
            <w:r w:rsidRPr="00C8207B">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6E790F0E" w14:textId="77777777" w:rsidR="00C40764" w:rsidRPr="00C8207B" w:rsidRDefault="00C40764" w:rsidP="00FB25CE">
            <w:pPr>
              <w:spacing w:line="288" w:lineRule="auto"/>
              <w:jc w:val="both"/>
              <w:rPr>
                <w:rFonts w:ascii="Arial" w:hAnsi="Arial" w:cs="Arial"/>
                <w:color w:val="000000" w:themeColor="text1"/>
                <w:sz w:val="19"/>
                <w:szCs w:val="19"/>
              </w:rPr>
            </w:pPr>
          </w:p>
          <w:p w14:paraId="35436D0B" w14:textId="68DE23BB" w:rsidR="00C40764" w:rsidRPr="00C8207B" w:rsidRDefault="00C40764" w:rsidP="00FB25CE">
            <w:pPr>
              <w:spacing w:line="288" w:lineRule="auto"/>
              <w:jc w:val="both"/>
              <w:rPr>
                <w:rFonts w:ascii="Arial" w:hAnsi="Arial" w:cs="Arial"/>
                <w:i/>
                <w:iCs/>
                <w:color w:val="000000"/>
                <w:sz w:val="19"/>
                <w:szCs w:val="19"/>
                <w:bdr w:val="none" w:sz="0" w:space="0" w:color="auto" w:frame="1"/>
              </w:rPr>
            </w:pPr>
            <w:r w:rsidRPr="00C8207B">
              <w:rPr>
                <w:rFonts w:ascii="Arial" w:hAnsi="Arial" w:cs="Arial"/>
                <w:i/>
                <w:color w:val="000000" w:themeColor="text1"/>
                <w:sz w:val="19"/>
                <w:szCs w:val="19"/>
                <w:bdr w:val="none" w:sz="0" w:space="0" w:color="auto" w:frame="1"/>
              </w:rPr>
              <w:t>Pozn.:</w:t>
            </w:r>
            <w:r w:rsidR="00FB25CE">
              <w:rPr>
                <w:rFonts w:ascii="Arial" w:hAnsi="Arial" w:cs="Arial"/>
                <w:i/>
                <w:iCs/>
                <w:color w:val="000000"/>
                <w:sz w:val="19"/>
                <w:szCs w:val="19"/>
                <w:bdr w:val="none" w:sz="0" w:space="0" w:color="auto" w:frame="1"/>
              </w:rPr>
              <w:t xml:space="preserve"> </w:t>
            </w:r>
            <w:r w:rsidRPr="00C8207B">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6BB1AA1" w14:textId="77777777" w:rsidR="00C40764" w:rsidRPr="00C8207B" w:rsidRDefault="00C40764" w:rsidP="00FB25CE">
            <w:pPr>
              <w:spacing w:line="288" w:lineRule="auto"/>
              <w:jc w:val="both"/>
              <w:rPr>
                <w:rFonts w:ascii="Arial" w:hAnsi="Arial" w:cs="Arial"/>
                <w:i/>
                <w:iCs/>
                <w:color w:val="000000"/>
                <w:sz w:val="19"/>
                <w:szCs w:val="19"/>
                <w:bdr w:val="none" w:sz="0" w:space="0" w:color="auto" w:frame="1"/>
              </w:rPr>
            </w:pPr>
          </w:p>
          <w:p w14:paraId="7A308DB2" w14:textId="02F99850" w:rsidR="00C40764" w:rsidRPr="00C8207B" w:rsidRDefault="00C40764" w:rsidP="00FB25CE">
            <w:pPr>
              <w:widowControl w:val="0"/>
              <w:spacing w:line="288" w:lineRule="auto"/>
              <w:jc w:val="both"/>
              <w:rPr>
                <w:rFonts w:ascii="Arial" w:hAnsi="Arial" w:cs="Arial"/>
                <w:color w:val="000000" w:themeColor="text1"/>
                <w:sz w:val="19"/>
                <w:szCs w:val="19"/>
                <w:u w:color="000000"/>
              </w:rPr>
            </w:pPr>
            <w:r w:rsidRPr="00C8207B">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399" w:type="dxa"/>
            <w:vMerge w:val="restart"/>
            <w:tcBorders>
              <w:top w:val="single" w:sz="4" w:space="0" w:color="auto"/>
              <w:left w:val="single" w:sz="4" w:space="0" w:color="auto"/>
              <w:right w:val="single" w:sz="4" w:space="0" w:color="auto"/>
            </w:tcBorders>
            <w:vAlign w:val="center"/>
          </w:tcPr>
          <w:p w14:paraId="33B8D48F" w14:textId="4559A524"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4BF4532" w14:textId="1B2120B6" w:rsidR="00C40764" w:rsidRPr="00C8207B" w:rsidRDefault="00C40764" w:rsidP="00FB25CE">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u w:color="000000"/>
              </w:rPr>
              <w:t>áno</w:t>
            </w:r>
          </w:p>
        </w:tc>
        <w:tc>
          <w:tcPr>
            <w:tcW w:w="4273" w:type="dxa"/>
            <w:tcBorders>
              <w:top w:val="single" w:sz="4" w:space="0" w:color="auto"/>
              <w:left w:val="single" w:sz="4" w:space="0" w:color="auto"/>
              <w:bottom w:val="single" w:sz="4" w:space="0" w:color="auto"/>
              <w:right w:val="single" w:sz="4" w:space="0" w:color="auto"/>
            </w:tcBorders>
            <w:vAlign w:val="center"/>
          </w:tcPr>
          <w:p w14:paraId="307CCA19" w14:textId="14FB0F64"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w:t>
            </w:r>
            <w:r w:rsidR="00B14A87">
              <w:rPr>
                <w:rFonts w:ascii="Arial" w:hAnsi="Arial" w:cs="Arial"/>
                <w:color w:val="000000" w:themeColor="text1"/>
                <w:sz w:val="19"/>
                <w:szCs w:val="19"/>
                <w:u w:color="000000"/>
              </w:rPr>
              <w:t>ní požadovanej kvality výstupov.</w:t>
            </w:r>
          </w:p>
        </w:tc>
      </w:tr>
      <w:tr w:rsidR="00C40764" w:rsidRPr="00C8207B" w14:paraId="20538626" w14:textId="77777777" w:rsidTr="00B42F23">
        <w:trPr>
          <w:trHeight w:val="3795"/>
        </w:trPr>
        <w:tc>
          <w:tcPr>
            <w:tcW w:w="604" w:type="dxa"/>
            <w:vMerge/>
            <w:tcBorders>
              <w:left w:val="single" w:sz="4" w:space="0" w:color="auto"/>
              <w:right w:val="single" w:sz="4" w:space="0" w:color="auto"/>
            </w:tcBorders>
            <w:vAlign w:val="center"/>
          </w:tcPr>
          <w:p w14:paraId="4EF56C24"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056" w:type="dxa"/>
            <w:vMerge/>
            <w:tcBorders>
              <w:left w:val="single" w:sz="4" w:space="0" w:color="auto"/>
              <w:right w:val="single" w:sz="4" w:space="0" w:color="auto"/>
            </w:tcBorders>
            <w:vAlign w:val="center"/>
          </w:tcPr>
          <w:p w14:paraId="3842773F" w14:textId="77777777" w:rsidR="00C40764" w:rsidRPr="00C8207B" w:rsidRDefault="00C40764" w:rsidP="00B42F23">
            <w:pPr>
              <w:spacing w:line="288" w:lineRule="auto"/>
              <w:jc w:val="both"/>
              <w:rPr>
                <w:rFonts w:ascii="Arial" w:eastAsiaTheme="minorHAnsi" w:hAnsi="Arial" w:cs="Arial"/>
                <w:color w:val="000000" w:themeColor="text1"/>
                <w:sz w:val="19"/>
                <w:szCs w:val="19"/>
              </w:rPr>
            </w:pPr>
          </w:p>
        </w:tc>
        <w:tc>
          <w:tcPr>
            <w:tcW w:w="5103" w:type="dxa"/>
            <w:vMerge/>
            <w:tcBorders>
              <w:left w:val="single" w:sz="4" w:space="0" w:color="auto"/>
              <w:right w:val="single" w:sz="4" w:space="0" w:color="auto"/>
            </w:tcBorders>
            <w:vAlign w:val="center"/>
          </w:tcPr>
          <w:p w14:paraId="68E58161" w14:textId="77777777" w:rsidR="00C40764" w:rsidRPr="00C8207B" w:rsidRDefault="00C40764" w:rsidP="00B42F23">
            <w:pPr>
              <w:spacing w:line="288" w:lineRule="auto"/>
              <w:jc w:val="both"/>
              <w:rPr>
                <w:rFonts w:ascii="Arial" w:eastAsiaTheme="minorHAnsi" w:hAnsi="Arial" w:cs="Arial"/>
                <w:color w:val="000000" w:themeColor="text1"/>
                <w:sz w:val="19"/>
                <w:szCs w:val="19"/>
                <w:u w:color="000000"/>
              </w:rPr>
            </w:pPr>
          </w:p>
        </w:tc>
        <w:tc>
          <w:tcPr>
            <w:tcW w:w="1399" w:type="dxa"/>
            <w:vMerge/>
            <w:tcBorders>
              <w:left w:val="single" w:sz="4" w:space="0" w:color="auto"/>
              <w:right w:val="single" w:sz="4" w:space="0" w:color="auto"/>
            </w:tcBorders>
            <w:vAlign w:val="center"/>
          </w:tcPr>
          <w:p w14:paraId="47A149BE" w14:textId="77777777" w:rsidR="00C40764" w:rsidRPr="00C8207B" w:rsidRDefault="00C40764" w:rsidP="00B42F23">
            <w:pPr>
              <w:spacing w:line="288" w:lineRule="auto"/>
              <w:jc w:val="both"/>
              <w:rPr>
                <w:rFonts w:ascii="Arial" w:eastAsiaTheme="minorHAnsi" w:hAnsi="Arial" w:cs="Arial"/>
                <w:color w:val="000000" w:themeColor="text1"/>
                <w:sz w:val="19"/>
                <w:szCs w:val="19"/>
              </w:rPr>
            </w:pPr>
          </w:p>
        </w:tc>
        <w:tc>
          <w:tcPr>
            <w:tcW w:w="1557" w:type="dxa"/>
            <w:tcBorders>
              <w:top w:val="single" w:sz="4" w:space="0" w:color="auto"/>
              <w:left w:val="single" w:sz="4" w:space="0" w:color="auto"/>
              <w:right w:val="single" w:sz="4" w:space="0" w:color="auto"/>
            </w:tcBorders>
            <w:vAlign w:val="center"/>
          </w:tcPr>
          <w:p w14:paraId="1196E042" w14:textId="4E8D60E5" w:rsidR="00C40764" w:rsidRPr="00C8207B" w:rsidRDefault="00C40764" w:rsidP="00FB25CE">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u w:color="000000"/>
              </w:rPr>
              <w:t>nie</w:t>
            </w:r>
          </w:p>
        </w:tc>
        <w:tc>
          <w:tcPr>
            <w:tcW w:w="4273" w:type="dxa"/>
            <w:tcBorders>
              <w:top w:val="single" w:sz="4" w:space="0" w:color="auto"/>
              <w:left w:val="single" w:sz="4" w:space="0" w:color="auto"/>
              <w:right w:val="single" w:sz="4" w:space="0" w:color="auto"/>
            </w:tcBorders>
            <w:vAlign w:val="center"/>
          </w:tcPr>
          <w:p w14:paraId="51C27613" w14:textId="77777777" w:rsidR="00C40764" w:rsidRPr="00C8207B" w:rsidRDefault="00C40764" w:rsidP="00FB25CE">
            <w:pPr>
              <w:spacing w:line="288" w:lineRule="auto"/>
              <w:jc w:val="both"/>
              <w:rPr>
                <w:rFonts w:ascii="Arial" w:hAnsi="Arial" w:cs="Arial"/>
                <w:color w:val="000000" w:themeColor="text1"/>
                <w:sz w:val="19"/>
                <w:szCs w:val="19"/>
                <w:u w:color="000000"/>
              </w:rPr>
            </w:pPr>
            <w:r w:rsidRPr="00C8207B">
              <w:rPr>
                <w:rFonts w:ascii="Arial"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p w14:paraId="6425FC78" w14:textId="77777777" w:rsidR="00C40764" w:rsidRPr="00C8207B" w:rsidRDefault="00C40764" w:rsidP="00FB25CE">
            <w:pPr>
              <w:spacing w:line="288" w:lineRule="auto"/>
              <w:jc w:val="both"/>
              <w:rPr>
                <w:rFonts w:ascii="Arial" w:eastAsia="Helvetica" w:hAnsi="Arial" w:cs="Arial"/>
                <w:color w:val="000000" w:themeColor="text1"/>
                <w:sz w:val="19"/>
                <w:szCs w:val="19"/>
              </w:rPr>
            </w:pPr>
          </w:p>
        </w:tc>
      </w:tr>
    </w:tbl>
    <w:p w14:paraId="4EC277A4" w14:textId="479E54FC" w:rsidR="00683121" w:rsidRPr="00C8207B" w:rsidRDefault="00683121" w:rsidP="001C6E7D">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405B92">
        <w:rPr>
          <w:rFonts w:ascii="Arial" w:hAnsi="Arial" w:cs="Arial"/>
          <w:color w:val="000000" w:themeColor="text1"/>
          <w:sz w:val="19"/>
          <w:szCs w:val="19"/>
        </w:rPr>
        <w:t xml:space="preserve">7.2 Spôsob realizácie aktivít projektu, </w:t>
      </w:r>
      <w:r w:rsidRPr="00C8207B">
        <w:rPr>
          <w:rFonts w:ascii="Arial" w:hAnsi="Arial" w:cs="Arial"/>
          <w:color w:val="000000" w:themeColor="text1"/>
          <w:sz w:val="19"/>
          <w:szCs w:val="19"/>
        </w:rPr>
        <w:t xml:space="preserve">11. Rozpočet projektu, príloha Rozpočet projektu, príloha </w:t>
      </w:r>
      <w:r w:rsidR="00CE7361">
        <w:rPr>
          <w:rFonts w:ascii="Arial" w:hAnsi="Arial" w:cs="Arial"/>
          <w:color w:val="000000" w:themeColor="text1"/>
          <w:sz w:val="19"/>
          <w:szCs w:val="19"/>
        </w:rPr>
        <w:t>Podklady k rozpočtu projektu.</w:t>
      </w:r>
    </w:p>
    <w:p w14:paraId="1574B9E1" w14:textId="77777777" w:rsidR="00683121" w:rsidRPr="00C8207B" w:rsidRDefault="00683121" w:rsidP="0068312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V rámci hodnotiaceho kritéria sa jednotlivé výdavky hodnotia z nasledovných aspektov:</w:t>
      </w:r>
    </w:p>
    <w:p w14:paraId="3A0BA469" w14:textId="3D79A950" w:rsidR="00683121" w:rsidRPr="00C8207B"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dodržanie jednotlivých</w:t>
      </w:r>
      <w:r w:rsidR="004D5670">
        <w:rPr>
          <w:rFonts w:ascii="Arial" w:eastAsiaTheme="minorHAnsi" w:hAnsi="Arial" w:cs="Arial"/>
          <w:color w:val="000000" w:themeColor="text1"/>
          <w:sz w:val="19"/>
          <w:szCs w:val="19"/>
          <w:bdr w:val="none" w:sz="0" w:space="0" w:color="auto"/>
          <w:lang w:val="sk-SK"/>
        </w:rPr>
        <w:t xml:space="preserve"> percentuálnych a</w:t>
      </w:r>
      <w:r w:rsidRPr="00C8207B">
        <w:rPr>
          <w:rFonts w:ascii="Arial" w:eastAsiaTheme="minorHAnsi" w:hAnsi="Arial" w:cs="Arial"/>
          <w:color w:val="000000" w:themeColor="text1"/>
          <w:sz w:val="19"/>
          <w:szCs w:val="19"/>
          <w:bdr w:val="none" w:sz="0" w:space="0" w:color="auto"/>
          <w:lang w:val="sk-SK"/>
        </w:rPr>
        <w:t xml:space="preserve"> finančných limitov na určené typy výdavkov a prípadne benchmarkov na realizáciu ucelených aktivít,</w:t>
      </w:r>
    </w:p>
    <w:p w14:paraId="6BAF2868" w14:textId="77777777" w:rsidR="00683121" w:rsidRPr="00C8207B"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primeranosť merných množstiev výdavkov z pohľadu nevyhnutnosti pre realizáciu aktivít projektu,</w:t>
      </w:r>
    </w:p>
    <w:p w14:paraId="39AE1CEF" w14:textId="3FCBB835" w:rsidR="00683121" w:rsidRPr="00C945C6" w:rsidRDefault="00683121" w:rsidP="00C945C6">
      <w:pPr>
        <w:pStyle w:val="Predvolen"/>
        <w:numPr>
          <w:ilvl w:val="0"/>
          <w:numId w:val="8"/>
        </w:numPr>
        <w:rPr>
          <w:rFonts w:ascii="Arial" w:hAnsi="Arial" w:cs="Arial"/>
          <w:color w:val="000000" w:themeColor="text1"/>
          <w:sz w:val="19"/>
          <w:szCs w:val="19"/>
        </w:rPr>
      </w:pPr>
      <w:r w:rsidRPr="00C8207B">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00AD7013" w:rsidRPr="00AD7013">
        <w:rPr>
          <w:rFonts w:ascii="Arial" w:hAnsi="Arial" w:cs="Arial"/>
          <w:color w:val="000000" w:themeColor="text1"/>
          <w:sz w:val="19"/>
          <w:szCs w:val="19"/>
        </w:rPr>
        <w:t>/prieskumu trhových cien, relevantného znaleckého posudku, uzatvorenej zmluvy</w:t>
      </w:r>
      <w:r w:rsidR="004D5670">
        <w:rPr>
          <w:rFonts w:ascii="Arial" w:hAnsi="Arial" w:cs="Arial"/>
          <w:color w:val="000000" w:themeColor="text1"/>
          <w:sz w:val="19"/>
          <w:szCs w:val="19"/>
        </w:rPr>
        <w:t>, rozpočtu ověřeného autorizovanou osobou</w:t>
      </w:r>
      <w:r w:rsidR="00AD7013" w:rsidRPr="00AD7013">
        <w:rPr>
          <w:rFonts w:ascii="Arial" w:hAnsi="Arial" w:cs="Arial"/>
          <w:color w:val="000000" w:themeColor="text1"/>
          <w:sz w:val="19"/>
          <w:szCs w:val="19"/>
        </w:rPr>
        <w:t xml:space="preserve"> alebo</w:t>
      </w:r>
      <w:r w:rsidR="004D5670">
        <w:rPr>
          <w:rFonts w:ascii="Arial" w:hAnsi="Arial" w:cs="Arial"/>
          <w:color w:val="000000" w:themeColor="text1"/>
          <w:sz w:val="19"/>
          <w:szCs w:val="19"/>
        </w:rPr>
        <w:t xml:space="preserve"> iných</w:t>
      </w:r>
      <w:r w:rsidR="00AD7013" w:rsidRPr="00AD7013">
        <w:rPr>
          <w:rFonts w:ascii="Arial" w:hAnsi="Arial" w:cs="Arial"/>
          <w:color w:val="000000" w:themeColor="text1"/>
          <w:sz w:val="19"/>
          <w:szCs w:val="19"/>
        </w:rPr>
        <w:t xml:space="preserve"> podkladov. </w:t>
      </w:r>
    </w:p>
    <w:p w14:paraId="6798E01A" w14:textId="77777777" w:rsidR="00683121" w:rsidRPr="00C8207B" w:rsidRDefault="00683121" w:rsidP="0068312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6EDA3922" w14:textId="007F1FFF" w:rsidR="00683121" w:rsidRPr="00AE2C7D" w:rsidRDefault="00683121"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vyhodnotí, či navrhnuté výdavky projektu spĺňajú podmienku hospodárnosti a efektívnosti a či zodpovedajú obvyklým cenám v danom mieste a čase</w:t>
      </w:r>
      <w:r w:rsidR="00AD7013" w:rsidRPr="00AD7013">
        <w:rPr>
          <w:rFonts w:ascii="Arial" w:eastAsiaTheme="minorHAnsi" w:hAnsi="Arial" w:cs="Arial"/>
          <w:color w:val="000000" w:themeColor="text1"/>
          <w:sz w:val="19"/>
          <w:szCs w:val="19"/>
          <w:bdr w:val="none" w:sz="0" w:space="0" w:color="auto"/>
          <w:lang w:val="sk-SK"/>
        </w:rPr>
        <w:t xml:space="preserve"> preukázanými niektorým z vyššie uvedených spôsobov</w:t>
      </w:r>
      <w:r w:rsidRPr="00C8207B">
        <w:rPr>
          <w:rFonts w:ascii="Arial" w:eastAsiaTheme="minorHAnsi" w:hAnsi="Arial" w:cs="Arial"/>
          <w:color w:val="000000" w:themeColor="text1"/>
          <w:sz w:val="19"/>
          <w:szCs w:val="19"/>
          <w:bdr w:val="none" w:sz="0" w:space="0" w:color="auto"/>
          <w:lang w:val="sk-SK"/>
        </w:rPr>
        <w:t xml:space="preserve">. Pri overovaní hospodárnosti  hodnotiteľ postupuje v zmysle metodického pokynu CKO č.18 k </w:t>
      </w:r>
      <w:r w:rsidRPr="00AE2C7D">
        <w:rPr>
          <w:rFonts w:ascii="Arial" w:eastAsiaTheme="minorHAnsi" w:hAnsi="Arial" w:cs="Arial"/>
          <w:color w:val="000000" w:themeColor="text1"/>
          <w:sz w:val="19"/>
          <w:szCs w:val="19"/>
          <w:bdr w:val="none" w:sz="0" w:space="0" w:color="auto"/>
          <w:lang w:val="sk-SK"/>
        </w:rPr>
        <w:t>overovaniu hospodárnosti výdavkov. Hodnotiteľ v závislosti od druhu výdavku identifikuje, či na hodnotené výdavky projektu bude aplikovať</w:t>
      </w:r>
      <w:r w:rsidR="004D5670">
        <w:rPr>
          <w:rFonts w:ascii="Arial" w:eastAsiaTheme="minorHAnsi" w:hAnsi="Arial" w:cs="Arial"/>
          <w:color w:val="000000" w:themeColor="text1"/>
          <w:sz w:val="19"/>
          <w:szCs w:val="19"/>
          <w:bdr w:val="none" w:sz="0" w:space="0" w:color="auto"/>
          <w:lang w:val="sk-SK"/>
        </w:rPr>
        <w:t>percentuálne/</w:t>
      </w:r>
      <w:r w:rsidRPr="00AE2C7D">
        <w:rPr>
          <w:rFonts w:ascii="Arial" w:eastAsiaTheme="minorHAnsi" w:hAnsi="Arial" w:cs="Arial"/>
          <w:color w:val="000000" w:themeColor="text1"/>
          <w:sz w:val="19"/>
          <w:szCs w:val="19"/>
          <w:bdr w:val="none" w:sz="0" w:space="0" w:color="auto"/>
          <w:lang w:val="sk-SK"/>
        </w:rPr>
        <w:t xml:space="preserve">finančné limity a/alebo </w:t>
      </w:r>
      <w:r w:rsidR="008677D8" w:rsidRPr="00AE2C7D">
        <w:rPr>
          <w:rFonts w:ascii="Arial" w:eastAsiaTheme="minorHAnsi" w:hAnsi="Arial" w:cs="Arial"/>
          <w:color w:val="000000" w:themeColor="text1"/>
          <w:sz w:val="19"/>
          <w:szCs w:val="19"/>
          <w:bdr w:val="none" w:sz="0" w:space="0" w:color="auto"/>
          <w:lang w:val="sk-SK"/>
        </w:rPr>
        <w:t xml:space="preserve">benchmarky a/alebo </w:t>
      </w:r>
      <w:r w:rsidRPr="00AE2C7D">
        <w:rPr>
          <w:rFonts w:ascii="Arial" w:eastAsiaTheme="minorHAnsi" w:hAnsi="Arial" w:cs="Arial"/>
          <w:color w:val="000000" w:themeColor="text1"/>
          <w:sz w:val="19"/>
          <w:szCs w:val="19"/>
          <w:bdr w:val="none" w:sz="0" w:space="0" w:color="auto"/>
          <w:lang w:val="sk-SK"/>
        </w:rPr>
        <w:t xml:space="preserve">bude hodnotiť </w:t>
      </w:r>
      <w:r w:rsidRPr="00AE2C7D">
        <w:rPr>
          <w:rFonts w:ascii="Arial" w:eastAsiaTheme="minorHAnsi" w:hAnsi="Arial" w:cs="Arial"/>
          <w:color w:val="000000" w:themeColor="text1"/>
          <w:sz w:val="19"/>
          <w:szCs w:val="19"/>
          <w:bdr w:val="none" w:sz="0" w:space="0" w:color="auto"/>
          <w:lang w:val="sk-SK"/>
        </w:rPr>
        <w:lastRenderedPageBreak/>
        <w:t>kritérium podľa zrealizovaného verejného obstarávania, prieskumu trhu  a/alebo podľa expertízneho posúdenia (</w:t>
      </w:r>
      <w:r w:rsidR="004D5670">
        <w:rPr>
          <w:rFonts w:ascii="Arial" w:eastAsiaTheme="minorHAnsi" w:hAnsi="Arial" w:cs="Arial"/>
          <w:color w:val="000000" w:themeColor="text1"/>
          <w:sz w:val="19"/>
          <w:szCs w:val="19"/>
          <w:bdr w:val="none" w:sz="0" w:space="0" w:color="auto"/>
          <w:lang w:val="sk-SK"/>
        </w:rPr>
        <w:t xml:space="preserve">napr. </w:t>
      </w:r>
      <w:r w:rsidRPr="00AE2C7D">
        <w:rPr>
          <w:rFonts w:ascii="Arial" w:eastAsiaTheme="minorHAnsi" w:hAnsi="Arial" w:cs="Arial"/>
          <w:color w:val="000000" w:themeColor="text1"/>
          <w:sz w:val="19"/>
          <w:szCs w:val="19"/>
          <w:bdr w:val="none" w:sz="0" w:space="0" w:color="auto"/>
          <w:lang w:val="sk-SK"/>
        </w:rPr>
        <w:t>znalecký posudok)</w:t>
      </w:r>
      <w:r w:rsidR="004D5670">
        <w:rPr>
          <w:rFonts w:ascii="Arial" w:eastAsiaTheme="minorHAnsi" w:hAnsi="Arial" w:cs="Arial"/>
          <w:color w:val="000000" w:themeColor="text1"/>
          <w:sz w:val="19"/>
          <w:szCs w:val="19"/>
          <w:bdr w:val="none" w:sz="0" w:space="0" w:color="auto"/>
          <w:lang w:val="sk-SK"/>
        </w:rPr>
        <w:t>, alebo iným spôsobom uvedeným v Príručke pre žiadateľa</w:t>
      </w:r>
      <w:r w:rsidRPr="00AE2C7D">
        <w:rPr>
          <w:rFonts w:ascii="Arial" w:eastAsiaTheme="minorHAnsi" w:hAnsi="Arial" w:cs="Arial"/>
          <w:color w:val="000000" w:themeColor="text1"/>
          <w:sz w:val="19"/>
          <w:szCs w:val="19"/>
          <w:bdr w:val="none" w:sz="0" w:space="0" w:color="auto"/>
          <w:lang w:val="sk-SK"/>
        </w:rPr>
        <w:t xml:space="preserve">.  </w:t>
      </w:r>
    </w:p>
    <w:p w14:paraId="44CEB893" w14:textId="2FDA2B7B" w:rsidR="00683121" w:rsidRPr="00AE2C7D" w:rsidRDefault="00AD7013"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6762F">
        <w:rPr>
          <w:rFonts w:ascii="Arial" w:eastAsiaTheme="minorHAnsi" w:hAnsi="Arial" w:cs="Arial"/>
          <w:b/>
          <w:color w:val="000000" w:themeColor="text1"/>
          <w:sz w:val="19"/>
          <w:szCs w:val="19"/>
          <w:bdr w:val="none" w:sz="0" w:space="0" w:color="auto"/>
          <w:lang w:val="sk-SK"/>
        </w:rPr>
        <w:t>L</w:t>
      </w:r>
      <w:r w:rsidR="00683121" w:rsidRPr="00F6762F">
        <w:rPr>
          <w:rFonts w:ascii="Arial" w:eastAsiaTheme="minorHAnsi" w:hAnsi="Arial" w:cs="Arial"/>
          <w:b/>
          <w:color w:val="000000" w:themeColor="text1"/>
          <w:sz w:val="19"/>
          <w:szCs w:val="19"/>
          <w:bdr w:val="none" w:sz="0" w:space="0" w:color="auto"/>
          <w:lang w:val="sk-SK"/>
        </w:rPr>
        <w:t xml:space="preserve">imit </w:t>
      </w:r>
      <w:r w:rsidRPr="00F6762F">
        <w:rPr>
          <w:rFonts w:ascii="Arial" w:eastAsiaTheme="minorHAnsi" w:hAnsi="Arial" w:cs="Arial"/>
          <w:b/>
          <w:color w:val="000000" w:themeColor="text1"/>
          <w:sz w:val="19"/>
          <w:szCs w:val="19"/>
          <w:bdr w:val="none" w:sz="0" w:space="0" w:color="auto"/>
          <w:lang w:val="sk-SK"/>
        </w:rPr>
        <w:t>výdavkov</w:t>
      </w:r>
      <w:r>
        <w:rPr>
          <w:rFonts w:ascii="Arial" w:eastAsiaTheme="minorHAnsi" w:hAnsi="Arial" w:cs="Arial"/>
          <w:color w:val="000000" w:themeColor="text1"/>
          <w:sz w:val="19"/>
          <w:szCs w:val="19"/>
          <w:bdr w:val="none" w:sz="0" w:space="0" w:color="auto"/>
          <w:lang w:val="sk-SK"/>
        </w:rPr>
        <w:t xml:space="preserve"> </w:t>
      </w:r>
      <w:r w:rsidR="00683121" w:rsidRPr="00AE2C7D">
        <w:rPr>
          <w:rFonts w:ascii="Arial" w:eastAsiaTheme="minorHAnsi" w:hAnsi="Arial" w:cs="Arial"/>
          <w:color w:val="000000" w:themeColor="text1"/>
          <w:sz w:val="19"/>
          <w:szCs w:val="19"/>
          <w:bdr w:val="none" w:sz="0" w:space="0" w:color="auto"/>
          <w:lang w:val="sk-SK"/>
        </w:rPr>
        <w:t xml:space="preserve">je definovaný ako maximálny limit  na úrovni: </w:t>
      </w:r>
    </w:p>
    <w:p w14:paraId="498BB68B" w14:textId="06D249CD" w:rsidR="00683121" w:rsidRPr="00AE2C7D"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AE2C7D">
        <w:rPr>
          <w:rFonts w:ascii="Arial" w:eastAsiaTheme="minorHAnsi" w:hAnsi="Arial" w:cs="Arial"/>
          <w:color w:val="000000" w:themeColor="text1"/>
          <w:sz w:val="19"/>
          <w:szCs w:val="19"/>
          <w:bdr w:val="none" w:sz="0" w:space="0" w:color="auto"/>
          <w:lang w:val="sk-SK"/>
        </w:rPr>
        <w:t xml:space="preserve">jednotkových výdavkov v rámci priamych aj nepriamych výdavkov (napr. </w:t>
      </w:r>
      <w:r w:rsidR="00AD7013">
        <w:rPr>
          <w:rFonts w:ascii="Arial" w:eastAsiaTheme="minorHAnsi" w:hAnsi="Arial" w:cs="Arial"/>
          <w:color w:val="000000" w:themeColor="text1"/>
          <w:sz w:val="19"/>
          <w:szCs w:val="19"/>
          <w:bdr w:val="none" w:sz="0" w:space="0" w:color="auto"/>
          <w:lang w:val="sk-SK"/>
        </w:rPr>
        <w:t xml:space="preserve">hodinová mzda v prípade personálnych výdavkov, </w:t>
      </w:r>
      <w:r w:rsidRPr="00AE2C7D">
        <w:rPr>
          <w:rFonts w:ascii="Arial" w:eastAsiaTheme="minorHAnsi" w:hAnsi="Arial" w:cs="Arial"/>
          <w:color w:val="000000" w:themeColor="text1"/>
          <w:sz w:val="19"/>
          <w:szCs w:val="19"/>
          <w:bdr w:val="none" w:sz="0" w:space="0" w:color="auto"/>
          <w:lang w:val="sk-SK"/>
        </w:rPr>
        <w:t xml:space="preserve">výdavky na </w:t>
      </w:r>
      <w:r w:rsidR="00EA318A">
        <w:rPr>
          <w:rFonts w:ascii="Arial" w:eastAsiaTheme="minorHAnsi" w:hAnsi="Arial" w:cs="Arial"/>
          <w:color w:val="000000" w:themeColor="text1"/>
          <w:sz w:val="19"/>
          <w:szCs w:val="19"/>
          <w:bdr w:val="none" w:sz="0" w:space="0" w:color="auto"/>
          <w:lang w:val="sk-SK"/>
        </w:rPr>
        <w:t>informovanie a komunikáciu</w:t>
      </w:r>
      <w:r w:rsidRPr="00AE2C7D">
        <w:rPr>
          <w:rFonts w:ascii="Arial" w:eastAsiaTheme="minorHAnsi" w:hAnsi="Arial" w:cs="Arial"/>
          <w:color w:val="000000" w:themeColor="text1"/>
          <w:sz w:val="19"/>
          <w:szCs w:val="19"/>
          <w:bdr w:val="none" w:sz="0" w:space="0" w:color="auto"/>
          <w:lang w:val="sk-SK"/>
        </w:rPr>
        <w:t>)</w:t>
      </w:r>
      <w:r w:rsidR="008677D8" w:rsidRPr="00AE2C7D">
        <w:rPr>
          <w:rFonts w:ascii="Arial" w:eastAsiaTheme="minorHAnsi" w:hAnsi="Arial" w:cs="Arial"/>
          <w:color w:val="000000" w:themeColor="text1"/>
          <w:sz w:val="19"/>
          <w:szCs w:val="19"/>
          <w:bdr w:val="none" w:sz="0" w:space="0" w:color="auto"/>
          <w:lang w:val="sk-SK"/>
        </w:rPr>
        <w:t>,</w:t>
      </w:r>
    </w:p>
    <w:p w14:paraId="32620825" w14:textId="3386F503" w:rsidR="00126D3D" w:rsidRPr="00AE2C7D"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AE2C7D">
        <w:rPr>
          <w:rFonts w:ascii="Arial" w:eastAsiaTheme="minorHAnsi" w:hAnsi="Arial" w:cs="Arial"/>
          <w:color w:val="000000" w:themeColor="text1"/>
          <w:sz w:val="19"/>
          <w:szCs w:val="19"/>
          <w:bdr w:val="none" w:sz="0" w:space="0" w:color="auto"/>
          <w:lang w:val="sk-SK"/>
        </w:rPr>
        <w:t>skupín výdavkov (napr. percentuálny limit na nepriame výdavky z priamych výdavkov)</w:t>
      </w:r>
      <w:r w:rsidR="008677D8" w:rsidRPr="00AE2C7D">
        <w:rPr>
          <w:rFonts w:ascii="Arial" w:eastAsiaTheme="minorHAnsi" w:hAnsi="Arial" w:cs="Arial"/>
          <w:color w:val="000000" w:themeColor="text1"/>
          <w:sz w:val="19"/>
          <w:szCs w:val="19"/>
          <w:bdr w:val="none" w:sz="0" w:space="0" w:color="auto"/>
          <w:lang w:val="sk-SK"/>
        </w:rPr>
        <w:t>.</w:t>
      </w:r>
      <w:r w:rsidRPr="00AE2C7D">
        <w:rPr>
          <w:rFonts w:ascii="Arial" w:eastAsiaTheme="minorHAnsi" w:hAnsi="Arial" w:cs="Arial"/>
          <w:color w:val="000000" w:themeColor="text1"/>
          <w:sz w:val="19"/>
          <w:szCs w:val="19"/>
          <w:bdr w:val="none" w:sz="0" w:space="0" w:color="auto"/>
          <w:lang w:val="sk-SK"/>
        </w:rPr>
        <w:t xml:space="preserve"> </w:t>
      </w:r>
    </w:p>
    <w:p w14:paraId="726409A6" w14:textId="02D32536" w:rsidR="004D5670" w:rsidRDefault="004D5670" w:rsidP="00A343E7">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4D5670">
        <w:rPr>
          <w:rFonts w:ascii="Arial" w:eastAsiaTheme="minorHAnsi" w:hAnsi="Arial" w:cs="Arial"/>
          <w:color w:val="000000" w:themeColor="text1"/>
          <w:sz w:val="19"/>
          <w:szCs w:val="19"/>
          <w:bdr w:val="none" w:sz="0" w:space="0" w:color="auto"/>
          <w:lang w:val="sk-SK"/>
        </w:rPr>
        <w:t>V prípade finančných limitov, ktoré sa vzťahujú na konkrétne typy výdavkov (napr. informačná tabuľa a pod.), sú stanovené konkrétne hodnoty v prílohe 5 výzvy a v prílohe 2.b Príručky pre žiadateľa IROP</w:t>
      </w:r>
      <w:r w:rsidRPr="004D5670">
        <w:rPr>
          <w:rFonts w:ascii="Arial" w:eastAsiaTheme="minorHAnsi" w:hAnsi="Arial" w:cs="Arial"/>
          <w:b/>
          <w:color w:val="000000" w:themeColor="text1"/>
          <w:sz w:val="19"/>
          <w:szCs w:val="19"/>
          <w:bdr w:val="none" w:sz="0" w:space="0" w:color="auto"/>
          <w:lang w:val="sk-SK"/>
        </w:rPr>
        <w:t>. V prípade prekročenia stanovených finančných limitov</w:t>
      </w:r>
      <w:r w:rsidRPr="004D5670">
        <w:rPr>
          <w:rFonts w:ascii="Arial" w:eastAsiaTheme="minorHAnsi" w:hAnsi="Arial" w:cs="Arial"/>
          <w:color w:val="000000" w:themeColor="text1"/>
          <w:sz w:val="19"/>
          <w:szCs w:val="19"/>
          <w:bdr w:val="none" w:sz="0" w:space="0" w:color="auto"/>
          <w:lang w:val="sk-SK"/>
        </w:rPr>
        <w:t xml:space="preserve"> hodnotiteľ vyhodnotí výdavky nad stanovený limit ako neoprávnené a bude adekvátne znížená výška výdavku do úrovne limitu.</w:t>
      </w:r>
    </w:p>
    <w:p w14:paraId="58E423F4" w14:textId="0A45C212" w:rsidR="000B629F" w:rsidRDefault="004D5670"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 </w:t>
      </w:r>
      <w:r w:rsidRPr="004D5670">
        <w:rPr>
          <w:rFonts w:ascii="Arial" w:eastAsiaTheme="minorHAnsi" w:hAnsi="Arial" w:cs="Arial"/>
          <w:color w:val="000000" w:themeColor="text1"/>
          <w:sz w:val="19"/>
          <w:szCs w:val="19"/>
          <w:bdr w:val="none" w:sz="0" w:space="0" w:color="auto"/>
          <w:lang w:val="sk-SK"/>
        </w:rPr>
        <w:t>Celkové oprávnené výdavky (</w:t>
      </w:r>
      <w:r w:rsidRPr="004D5670">
        <w:rPr>
          <w:rFonts w:ascii="Arial" w:eastAsiaTheme="minorHAnsi" w:hAnsi="Arial" w:cs="Arial"/>
          <w:b/>
          <w:color w:val="000000" w:themeColor="text1"/>
          <w:sz w:val="19"/>
          <w:szCs w:val="19"/>
          <w:bdr w:val="none" w:sz="0" w:space="0" w:color="auto"/>
          <w:lang w:val="sk-SK"/>
        </w:rPr>
        <w:t>benchmark</w:t>
      </w:r>
      <w:r w:rsidRPr="004D5670">
        <w:rPr>
          <w:rFonts w:ascii="Arial" w:eastAsiaTheme="minorHAnsi" w:hAnsi="Arial" w:cs="Arial"/>
          <w:color w:val="000000" w:themeColor="text1"/>
          <w:sz w:val="19"/>
          <w:szCs w:val="19"/>
          <w:bdr w:val="none" w:sz="0" w:space="0" w:color="auto"/>
          <w:lang w:val="sk-SK"/>
        </w:rPr>
        <w:t xml:space="preserve"> – t.j. smerný ukazovateľ mernej investičnej náročnosti) sú stanovené vo výzve</w:t>
      </w:r>
      <w:r w:rsidR="00683121" w:rsidRPr="00F6762F">
        <w:rPr>
          <w:rFonts w:ascii="Arial" w:eastAsiaTheme="minorHAnsi" w:hAnsi="Arial" w:cs="Arial"/>
          <w:b/>
          <w:color w:val="000000" w:themeColor="text1"/>
          <w:sz w:val="19"/>
          <w:szCs w:val="19"/>
          <w:bdr w:val="none" w:sz="0" w:space="0" w:color="auto"/>
          <w:lang w:val="sk-SK"/>
        </w:rPr>
        <w:t>Prieskum trhu</w:t>
      </w:r>
      <w:r w:rsidR="000B629F" w:rsidRPr="00F6762F">
        <w:rPr>
          <w:rFonts w:ascii="Arial" w:eastAsiaTheme="minorHAnsi" w:hAnsi="Arial" w:cs="Arial"/>
          <w:b/>
          <w:color w:val="000000" w:themeColor="text1"/>
          <w:sz w:val="19"/>
          <w:szCs w:val="19"/>
          <w:bdr w:val="none" w:sz="0" w:space="0" w:color="auto"/>
          <w:lang w:val="sk-SK"/>
        </w:rPr>
        <w:t>/ prieskum trhových cien</w:t>
      </w:r>
      <w:r w:rsidR="00683121" w:rsidRPr="00C8207B">
        <w:rPr>
          <w:rFonts w:ascii="Arial" w:eastAsiaTheme="minorHAnsi" w:hAnsi="Arial" w:cs="Arial"/>
          <w:color w:val="000000" w:themeColor="text1"/>
          <w:sz w:val="19"/>
          <w:szCs w:val="19"/>
          <w:bdr w:val="none" w:sz="0" w:space="0" w:color="auto"/>
          <w:lang w:val="sk-SK"/>
        </w:rPr>
        <w:t xml:space="preserve">  je definovaný ako činnosť, pri ktorej žiadateľ zistí a vyhodnotí  informácie o aktuálnych cenách  tovarov, prác alebo služieb na trhu v danom čase a v danom mieste.  </w:t>
      </w:r>
      <w:r w:rsidR="000B629F" w:rsidRPr="000B629F">
        <w:rPr>
          <w:rFonts w:ascii="Arial" w:eastAsiaTheme="minorHAnsi" w:hAnsi="Arial" w:cs="Arial"/>
          <w:color w:val="000000" w:themeColor="text1"/>
          <w:sz w:val="19"/>
          <w:szCs w:val="19"/>
          <w:bdr w:val="none" w:sz="0" w:space="0" w:color="auto"/>
          <w:lang w:val="sk-SK"/>
        </w:rPr>
        <w:t>Prieskum trhových cien sa vykonáva  s cieľom stanovenia cien v rozpočte projektu. Prieskum trhu sa vykonáva za účelom získania PHZ a predkladá sa v prípade, že VO v čase predloženia žiadosti o NFP nebolo ukončené.</w:t>
      </w:r>
    </w:p>
    <w:p w14:paraId="0DFF0284" w14:textId="3AD61890" w:rsidR="00683121" w:rsidRPr="00C8207B" w:rsidRDefault="00683121"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6762F">
        <w:rPr>
          <w:rFonts w:ascii="Arial" w:eastAsiaTheme="minorHAnsi" w:hAnsi="Arial" w:cs="Arial"/>
          <w:b/>
          <w:color w:val="000000" w:themeColor="text1"/>
          <w:sz w:val="19"/>
          <w:szCs w:val="19"/>
          <w:bdr w:val="none" w:sz="0" w:space="0" w:color="auto"/>
          <w:lang w:val="sk-SK"/>
        </w:rPr>
        <w:t>Expertízne posúdenie</w:t>
      </w:r>
      <w:r w:rsidRPr="00C8207B">
        <w:rPr>
          <w:rFonts w:ascii="Arial" w:eastAsiaTheme="minorHAnsi" w:hAnsi="Arial" w:cs="Arial"/>
          <w:color w:val="000000" w:themeColor="text1"/>
          <w:sz w:val="19"/>
          <w:szCs w:val="19"/>
          <w:bdr w:val="none" w:sz="0" w:space="0" w:color="auto"/>
          <w:lang w:val="sk-SK"/>
        </w:rPr>
        <w:t xml:space="preserve"> predstavuje stanovenie cien stavebných prác alebo cien za nákup pozemkov a nehnuteľností oprávneným orgánom </w:t>
      </w:r>
      <w:r w:rsidR="00D857BD">
        <w:rPr>
          <w:rFonts w:ascii="Arial" w:eastAsiaTheme="minorHAnsi" w:hAnsi="Arial" w:cs="Arial"/>
          <w:color w:val="000000" w:themeColor="text1"/>
          <w:sz w:val="19"/>
          <w:szCs w:val="19"/>
          <w:bdr w:val="none" w:sz="0" w:space="0" w:color="auto"/>
          <w:lang w:val="sk-SK"/>
        </w:rPr>
        <w:t xml:space="preserve">alebo subjektom (znalcom </w:t>
      </w:r>
      <w:r w:rsidRPr="00C8207B">
        <w:rPr>
          <w:rFonts w:ascii="Arial" w:eastAsiaTheme="minorHAnsi" w:hAnsi="Arial" w:cs="Arial"/>
          <w:color w:val="000000" w:themeColor="text1"/>
          <w:sz w:val="19"/>
          <w:szCs w:val="19"/>
          <w:bdr w:val="none" w:sz="0" w:space="0" w:color="auto"/>
          <w:lang w:val="sk-SK"/>
        </w:rPr>
        <w:t>a pod.).</w:t>
      </w:r>
    </w:p>
    <w:p w14:paraId="0B119F43" w14:textId="0D350F60" w:rsidR="00033689" w:rsidRDefault="00033689"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033689">
        <w:rPr>
          <w:rFonts w:ascii="Arial" w:eastAsiaTheme="minorHAnsi" w:hAnsi="Arial" w:cs="Arial"/>
          <w:color w:val="000000" w:themeColor="text1"/>
          <w:sz w:val="19"/>
          <w:szCs w:val="19"/>
          <w:bdr w:val="none" w:sz="0" w:space="0" w:color="auto"/>
          <w:lang w:val="sk-SK"/>
        </w:rPr>
        <w:t xml:space="preserve">V prípade </w:t>
      </w:r>
      <w:r w:rsidRPr="00033689">
        <w:rPr>
          <w:rFonts w:ascii="Arial" w:eastAsiaTheme="minorHAnsi" w:hAnsi="Arial" w:cs="Arial"/>
          <w:b/>
          <w:color w:val="000000" w:themeColor="text1"/>
          <w:sz w:val="19"/>
          <w:szCs w:val="19"/>
          <w:bdr w:val="none" w:sz="0" w:space="0" w:color="auto"/>
          <w:lang w:val="sk-SK"/>
        </w:rPr>
        <w:t>zrealizovaného verejného obstarávania</w:t>
      </w:r>
      <w:r w:rsidRPr="00033689">
        <w:rPr>
          <w:rFonts w:ascii="Arial" w:eastAsiaTheme="minorHAnsi" w:hAnsi="Arial" w:cs="Arial"/>
          <w:color w:val="000000" w:themeColor="text1"/>
          <w:sz w:val="19"/>
          <w:szCs w:val="19"/>
          <w:bdr w:val="none" w:sz="0" w:space="0" w:color="auto"/>
          <w:lang w:val="sk-SK"/>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1BAF679F" w14:textId="77777777" w:rsidR="003F6AF3" w:rsidRDefault="003F6AF3" w:rsidP="003F6AF3">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0B103309" w14:textId="28726488" w:rsidR="00683121" w:rsidRPr="00C8207B" w:rsidRDefault="00683121"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0B629F">
        <w:rPr>
          <w:rFonts w:ascii="Arial" w:eastAsiaTheme="minorHAnsi" w:hAnsi="Arial" w:cs="Arial"/>
          <w:color w:val="000000" w:themeColor="text1"/>
          <w:sz w:val="19"/>
          <w:szCs w:val="19"/>
          <w:bdr w:val="none" w:sz="0" w:space="0" w:color="auto"/>
          <w:lang w:val="sk-SK"/>
        </w:rPr>
        <w:t xml:space="preserve"> (v závislosti od typu výdavkov)</w:t>
      </w:r>
      <w:r w:rsidRPr="00C8207B">
        <w:rPr>
          <w:rFonts w:ascii="Arial" w:eastAsiaTheme="minorHAnsi" w:hAnsi="Arial" w:cs="Arial"/>
          <w:color w:val="000000" w:themeColor="text1"/>
          <w:sz w:val="19"/>
          <w:szCs w:val="19"/>
          <w:bdr w:val="none" w:sz="0" w:space="0" w:color="auto"/>
          <w:lang w:val="sk-SK"/>
        </w:rPr>
        <w:t>.</w:t>
      </w:r>
    </w:p>
    <w:p w14:paraId="374579BE" w14:textId="3DEE257D" w:rsidR="00683121" w:rsidRPr="00C8207B" w:rsidRDefault="00683121" w:rsidP="0068312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Cieľom hodnotenia je posúdiť</w:t>
      </w:r>
      <w:r w:rsidR="00AE7138">
        <w:rPr>
          <w:rFonts w:ascii="Arial" w:eastAsiaTheme="minorHAnsi" w:hAnsi="Arial" w:cs="Arial"/>
          <w:color w:val="000000" w:themeColor="text1"/>
          <w:sz w:val="19"/>
          <w:szCs w:val="19"/>
          <w:bdr w:val="none" w:sz="0" w:space="0" w:color="auto"/>
          <w:lang w:val="sk-SK"/>
        </w:rPr>
        <w:t>,</w:t>
      </w:r>
      <w:r w:rsidRPr="00C8207B">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19905FDA" w14:textId="77777777" w:rsidR="00E222CD" w:rsidRDefault="00E222CD" w:rsidP="00F6762F">
      <w:pPr>
        <w:pStyle w:val="Predvolen"/>
        <w:ind w:right="-2"/>
        <w:rPr>
          <w:rFonts w:ascii="Arial" w:eastAsiaTheme="minorHAnsi" w:hAnsi="Arial" w:cs="Arial"/>
          <w:color w:val="000000" w:themeColor="text1"/>
          <w:sz w:val="19"/>
          <w:szCs w:val="19"/>
          <w:bdr w:val="none" w:sz="0" w:space="0" w:color="auto"/>
          <w:lang w:val="sk-SK"/>
        </w:rPr>
      </w:pPr>
    </w:p>
    <w:p w14:paraId="0D7E5BA5" w14:textId="0366A22E" w:rsidR="00033689" w:rsidRPr="00F6762F" w:rsidRDefault="00683121" w:rsidP="00E222C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hAnsi="Arial" w:cs="Arial"/>
          <w:color w:val="000000" w:themeColor="text1"/>
          <w:sz w:val="19"/>
          <w:szCs w:val="19"/>
        </w:rPr>
      </w:pPr>
      <w:r w:rsidRPr="00C8207B">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033689">
        <w:rPr>
          <w:rFonts w:ascii="Arial" w:eastAsiaTheme="minorHAnsi" w:hAnsi="Arial" w:cs="Arial"/>
          <w:color w:val="000000" w:themeColor="text1"/>
          <w:sz w:val="19"/>
          <w:szCs w:val="19"/>
          <w:bdr w:val="none" w:sz="0" w:space="0" w:color="auto"/>
          <w:lang w:val="sk-SK"/>
        </w:rPr>
        <w:t xml:space="preserve"> </w:t>
      </w:r>
      <w:r w:rsidR="00033689" w:rsidRPr="00033689">
        <w:rPr>
          <w:rFonts w:ascii="Arial" w:hAnsi="Arial" w:cs="Arial"/>
          <w:color w:val="000000" w:themeColor="text1"/>
          <w:sz w:val="19"/>
          <w:szCs w:val="19"/>
        </w:rPr>
        <w:t>Ak odborný  hodnotiteľ identifikuje neoprávnené výdavky, je povinný konkrétne zdôvodniť prečo výdavky označil za neoprávnené.</w:t>
      </w:r>
      <w:r w:rsidR="00E222CD">
        <w:rPr>
          <w:rFonts w:ascii="Arial" w:hAnsi="Arial" w:cs="Arial"/>
          <w:color w:val="000000" w:themeColor="text1"/>
          <w:sz w:val="19"/>
          <w:szCs w:val="19"/>
        </w:rPr>
        <w:t xml:space="preserve"> Ak identifikované </w:t>
      </w:r>
      <w:r w:rsidR="00E222CD" w:rsidRPr="0048459B">
        <w:rPr>
          <w:rFonts w:ascii="Arial" w:hAnsi="Arial" w:cs="Arial"/>
          <w:color w:val="auto"/>
          <w:sz w:val="19"/>
          <w:szCs w:val="19"/>
        </w:rPr>
        <w:t xml:space="preserve">vecne neoprávnené výdavky tvoria viac ako 30% </w:t>
      </w:r>
      <w:r w:rsidR="00E222CD">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1A680D46" w14:textId="77777777" w:rsidR="00033689" w:rsidRPr="00033689" w:rsidRDefault="00033689" w:rsidP="00033689">
      <w:pPr>
        <w:spacing w:before="120" w:after="120" w:line="288" w:lineRule="auto"/>
        <w:jc w:val="both"/>
        <w:rPr>
          <w:rFonts w:ascii="Arial" w:hAnsi="Arial" w:cs="Arial"/>
          <w:color w:val="000000" w:themeColor="text1"/>
          <w:sz w:val="19"/>
          <w:szCs w:val="19"/>
        </w:rPr>
      </w:pPr>
      <w:r w:rsidRPr="00033689">
        <w:rPr>
          <w:rFonts w:ascii="Arial" w:hAnsi="Arial" w:cs="Arial"/>
          <w:color w:val="000000" w:themeColor="text1"/>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4F6CC255" w14:textId="101D49F2" w:rsidR="00033689" w:rsidRDefault="00033689" w:rsidP="001C6E7D">
      <w:pPr>
        <w:spacing w:before="120" w:after="120" w:line="288" w:lineRule="auto"/>
        <w:jc w:val="both"/>
        <w:rPr>
          <w:rFonts w:ascii="Arial" w:hAnsi="Arial" w:cs="Arial"/>
          <w:color w:val="000000" w:themeColor="text1"/>
          <w:sz w:val="19"/>
          <w:szCs w:val="19"/>
        </w:rPr>
      </w:pPr>
      <w:r w:rsidRPr="00033689">
        <w:rPr>
          <w:rFonts w:ascii="Arial" w:hAnsi="Arial" w:cs="Arial"/>
          <w:color w:val="000000" w:themeColor="text1"/>
          <w:sz w:val="19"/>
          <w:szCs w:val="19"/>
        </w:rPr>
        <w:lastRenderedPageBreak/>
        <w:t>Ak navrhnuté výdavky projektu spĺňajú podmienku hospodárnosti a efektívnosti a zodpovedajú obvyklým cenám v danom mieste a čase, odborný  hodnotiteľ uvedie v hodnotiacom hárku odborného hodnotenia v časti Výsledok posúdenia „ÁNO“.</w:t>
      </w:r>
    </w:p>
    <w:p w14:paraId="0EB443B3" w14:textId="5CAA78B1" w:rsidR="00683121" w:rsidRDefault="00683121" w:rsidP="00F56896">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F56896" w:rsidRPr="009B070E">
        <w:rPr>
          <w:rFonts w:ascii="Arial" w:hAnsi="Arial" w:cs="Arial"/>
          <w:sz w:val="19"/>
          <w:szCs w:val="19"/>
        </w:rPr>
        <w:t xml:space="preserve">Hodnotiteľ je povinný popísať a uviesť v časti Komentár </w:t>
      </w:r>
      <w:r w:rsidR="00F56896"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441238">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6C597B">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4478BA">
        <w:rPr>
          <w:rFonts w:ascii="Arial" w:hAnsi="Arial" w:cs="Arial"/>
          <w:color w:val="000000" w:themeColor="text1"/>
          <w:sz w:val="19"/>
          <w:szCs w:val="19"/>
        </w:rPr>
        <w:t xml:space="preserve">právne </w:t>
      </w:r>
      <w:r w:rsidR="006C597B">
        <w:rPr>
          <w:rFonts w:ascii="Arial" w:hAnsi="Arial" w:cs="Arial"/>
          <w:color w:val="000000" w:themeColor="text1"/>
          <w:sz w:val="19"/>
          <w:szCs w:val="19"/>
        </w:rPr>
        <w:t xml:space="preserve">predpisy (tam, kde je to relevantné) atď., ktoré boli posudzované v rámci overovania efektívnosti a hospodárnosti výdavkov a uvedie výsledok posúdenia. </w:t>
      </w:r>
      <w:r w:rsidRPr="00C8207B">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12E4F3A6" w14:textId="77777777" w:rsidR="00C62AFD" w:rsidRDefault="00C62AFD" w:rsidP="00F56896">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502B83E4" w14:textId="07DC9107" w:rsidR="00C62AFD" w:rsidRDefault="00C62AFD" w:rsidP="00F56896">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326FBE75" w14:textId="77777777" w:rsidR="00F56896" w:rsidRPr="00C8207B" w:rsidRDefault="00F56896" w:rsidP="00F56896">
      <w:pPr>
        <w:widowControl w:val="0"/>
        <w:autoSpaceDE w:val="0"/>
        <w:autoSpaceDN w:val="0"/>
        <w:adjustRightInd w:val="0"/>
        <w:spacing w:after="120" w:line="288" w:lineRule="auto"/>
        <w:contextualSpacing/>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3"/>
        <w:gridCol w:w="4641"/>
        <w:gridCol w:w="1399"/>
        <w:gridCol w:w="1557"/>
        <w:gridCol w:w="4543"/>
      </w:tblGrid>
      <w:tr w:rsidR="00171453" w:rsidRPr="00C8207B" w14:paraId="6828CCED" w14:textId="77777777" w:rsidTr="00B14C45">
        <w:trPr>
          <w:trHeight w:val="397"/>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B728A5"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9F2513"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64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5E095E"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9A2F38"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12498A"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9C16EF"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4B564B3C" w14:textId="77777777" w:rsidTr="00B14C45">
        <w:trPr>
          <w:trHeight w:val="1054"/>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3F4E31A0" w14:textId="2B4762FD"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4.3</w:t>
            </w:r>
          </w:p>
        </w:tc>
        <w:tc>
          <w:tcPr>
            <w:tcW w:w="2383" w:type="dxa"/>
            <w:vMerge w:val="restart"/>
            <w:tcBorders>
              <w:top w:val="single" w:sz="4" w:space="0" w:color="auto"/>
              <w:left w:val="single" w:sz="4" w:space="0" w:color="auto"/>
              <w:bottom w:val="single" w:sz="4" w:space="0" w:color="auto"/>
              <w:right w:val="single" w:sz="4" w:space="0" w:color="auto"/>
            </w:tcBorders>
            <w:vAlign w:val="center"/>
          </w:tcPr>
          <w:p w14:paraId="35D2AE74" w14:textId="6CAD5A9A" w:rsidR="00C40764" w:rsidRPr="00C8207B" w:rsidRDefault="00C40764" w:rsidP="001545C9">
            <w:pPr>
              <w:spacing w:line="288" w:lineRule="auto"/>
              <w:rPr>
                <w:rFonts w:ascii="Arial" w:hAnsi="Arial" w:cs="Arial"/>
                <w:color w:val="000000" w:themeColor="text1"/>
                <w:sz w:val="19"/>
                <w:szCs w:val="19"/>
                <w:highlight w:val="yellow"/>
              </w:rPr>
            </w:pPr>
            <w:r w:rsidRPr="00C8207B">
              <w:rPr>
                <w:rFonts w:ascii="Arial" w:hAnsi="Arial" w:cs="Arial"/>
                <w:color w:val="000000" w:themeColor="text1"/>
                <w:sz w:val="19"/>
                <w:szCs w:val="19"/>
              </w:rPr>
              <w:t>Finančná udržateľnosť projektu</w:t>
            </w:r>
          </w:p>
        </w:tc>
        <w:tc>
          <w:tcPr>
            <w:tcW w:w="4641" w:type="dxa"/>
            <w:vMerge w:val="restart"/>
            <w:tcBorders>
              <w:top w:val="single" w:sz="4" w:space="0" w:color="auto"/>
              <w:left w:val="single" w:sz="4" w:space="0" w:color="auto"/>
              <w:bottom w:val="single" w:sz="4" w:space="0" w:color="auto"/>
              <w:right w:val="single" w:sz="4" w:space="0" w:color="auto"/>
            </w:tcBorders>
            <w:vAlign w:val="center"/>
          </w:tcPr>
          <w:p w14:paraId="4CED0D0D" w14:textId="77777777" w:rsidR="00C40764" w:rsidRPr="00C8207B" w:rsidRDefault="00C40764" w:rsidP="001545C9">
            <w:pPr>
              <w:widowControl w:val="0"/>
              <w:spacing w:line="288" w:lineRule="auto"/>
              <w:jc w:val="both"/>
              <w:rPr>
                <w:rFonts w:ascii="Arial" w:eastAsia="Arial Unicode MS" w:hAnsi="Arial" w:cs="Arial"/>
                <w:color w:val="000000" w:themeColor="text1"/>
                <w:sz w:val="19"/>
                <w:szCs w:val="19"/>
                <w:u w:color="000000"/>
              </w:rPr>
            </w:pPr>
            <w:r w:rsidRPr="00C8207B">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3D1A86D6" w14:textId="77777777" w:rsidR="00C40764" w:rsidRPr="00C8207B" w:rsidRDefault="00C40764" w:rsidP="001545C9">
            <w:pPr>
              <w:widowControl w:val="0"/>
              <w:spacing w:line="288" w:lineRule="auto"/>
              <w:jc w:val="both"/>
              <w:rPr>
                <w:rFonts w:ascii="Arial" w:eastAsia="Arial Unicode MS" w:hAnsi="Arial" w:cs="Arial"/>
                <w:color w:val="000000" w:themeColor="text1"/>
                <w:sz w:val="19"/>
                <w:szCs w:val="19"/>
                <w:u w:color="000000"/>
              </w:rPr>
            </w:pPr>
            <w:r w:rsidRPr="00C8207B">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3F361" w14:textId="3DB394C9" w:rsidR="00C40764" w:rsidRPr="00C8207B" w:rsidRDefault="00C40764" w:rsidP="001545C9">
            <w:pPr>
              <w:spacing w:line="288" w:lineRule="auto"/>
              <w:jc w:val="both"/>
              <w:rPr>
                <w:rFonts w:ascii="Arial" w:hAnsi="Arial" w:cs="Arial"/>
                <w:color w:val="000000" w:themeColor="text1"/>
                <w:sz w:val="19"/>
                <w:szCs w:val="19"/>
                <w:highlight w:val="yellow"/>
              </w:rPr>
            </w:pPr>
            <w:r w:rsidRPr="00C8207B">
              <w:rPr>
                <w:rFonts w:ascii="Arial" w:eastAsia="Arial Unicode MS" w:hAnsi="Arial" w:cs="Arial"/>
                <w:color w:val="000000" w:themeColor="text1"/>
                <w:sz w:val="19"/>
                <w:szCs w:val="19"/>
                <w:u w:color="000000"/>
              </w:rPr>
              <w:t>Zároveň sa 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399" w:type="dxa"/>
            <w:vMerge w:val="restart"/>
            <w:tcBorders>
              <w:top w:val="single" w:sz="4" w:space="0" w:color="auto"/>
              <w:left w:val="single" w:sz="4" w:space="0" w:color="auto"/>
              <w:bottom w:val="single" w:sz="4" w:space="0" w:color="auto"/>
              <w:right w:val="single" w:sz="4" w:space="0" w:color="auto"/>
            </w:tcBorders>
            <w:vAlign w:val="center"/>
          </w:tcPr>
          <w:p w14:paraId="1F7C807F" w14:textId="1C32C2F4" w:rsidR="00C40764" w:rsidRPr="00C8207B" w:rsidRDefault="00C40764" w:rsidP="001545C9">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Vylučujúce kritérium</w:t>
            </w:r>
          </w:p>
        </w:tc>
        <w:tc>
          <w:tcPr>
            <w:tcW w:w="1557" w:type="dxa"/>
            <w:tcBorders>
              <w:top w:val="single" w:sz="4" w:space="0" w:color="auto"/>
              <w:left w:val="single" w:sz="4" w:space="0" w:color="auto"/>
              <w:right w:val="single" w:sz="4" w:space="0" w:color="auto"/>
            </w:tcBorders>
            <w:vAlign w:val="center"/>
          </w:tcPr>
          <w:p w14:paraId="065A3AB8" w14:textId="626DC5AF" w:rsidR="00C40764" w:rsidRPr="00C8207B" w:rsidRDefault="00C40764" w:rsidP="001545C9">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áno</w:t>
            </w:r>
          </w:p>
        </w:tc>
        <w:tc>
          <w:tcPr>
            <w:tcW w:w="4543" w:type="dxa"/>
            <w:tcBorders>
              <w:top w:val="single" w:sz="4" w:space="0" w:color="auto"/>
              <w:left w:val="single" w:sz="4" w:space="0" w:color="auto"/>
              <w:right w:val="single" w:sz="4" w:space="0" w:color="auto"/>
            </w:tcBorders>
            <w:vAlign w:val="center"/>
          </w:tcPr>
          <w:p w14:paraId="196C3E55" w14:textId="77777777" w:rsidR="00C40764" w:rsidRPr="00C8207B" w:rsidRDefault="00C40764" w:rsidP="001545C9">
            <w:pPr>
              <w:spacing w:line="288" w:lineRule="auto"/>
              <w:jc w:val="both"/>
              <w:rPr>
                <w:rFonts w:ascii="Arial" w:eastAsia="Arial Unicode MS" w:hAnsi="Arial" w:cs="Arial"/>
                <w:color w:val="000000" w:themeColor="text1"/>
                <w:sz w:val="19"/>
                <w:szCs w:val="19"/>
                <w:u w:color="000000"/>
              </w:rPr>
            </w:pPr>
            <w:r w:rsidRPr="00C8207B">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0864D74" w14:textId="77777777" w:rsidR="00C40764" w:rsidRPr="00C8207B" w:rsidRDefault="00C40764" w:rsidP="001545C9">
            <w:pPr>
              <w:spacing w:line="288" w:lineRule="auto"/>
              <w:rPr>
                <w:rFonts w:ascii="Arial" w:eastAsia="Helvetica" w:hAnsi="Arial" w:cs="Arial"/>
                <w:color w:val="000000" w:themeColor="text1"/>
                <w:sz w:val="19"/>
                <w:szCs w:val="19"/>
                <w:highlight w:val="yellow"/>
              </w:rPr>
            </w:pPr>
          </w:p>
        </w:tc>
      </w:tr>
      <w:tr w:rsidR="00C40764" w:rsidRPr="00C8207B" w14:paraId="6F9DC2B8" w14:textId="77777777" w:rsidTr="00B14C45">
        <w:trPr>
          <w:trHeight w:val="185"/>
        </w:trPr>
        <w:tc>
          <w:tcPr>
            <w:tcW w:w="603" w:type="dxa"/>
            <w:vMerge/>
            <w:tcBorders>
              <w:top w:val="single" w:sz="4" w:space="0" w:color="auto"/>
              <w:left w:val="single" w:sz="4" w:space="0" w:color="auto"/>
              <w:bottom w:val="single" w:sz="4" w:space="0" w:color="auto"/>
              <w:right w:val="single" w:sz="4" w:space="0" w:color="auto"/>
            </w:tcBorders>
            <w:vAlign w:val="center"/>
          </w:tcPr>
          <w:p w14:paraId="26A04F9B"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2383" w:type="dxa"/>
            <w:vMerge/>
            <w:tcBorders>
              <w:top w:val="single" w:sz="4" w:space="0" w:color="auto"/>
              <w:left w:val="single" w:sz="4" w:space="0" w:color="auto"/>
              <w:bottom w:val="single" w:sz="4" w:space="0" w:color="auto"/>
              <w:right w:val="single" w:sz="4" w:space="0" w:color="auto"/>
            </w:tcBorders>
            <w:vAlign w:val="center"/>
          </w:tcPr>
          <w:p w14:paraId="6F1AB769" w14:textId="77777777" w:rsidR="00C40764" w:rsidRPr="00C8207B" w:rsidRDefault="00C40764" w:rsidP="001545C9">
            <w:pPr>
              <w:spacing w:line="288" w:lineRule="auto"/>
              <w:rPr>
                <w:rFonts w:ascii="Arial" w:hAnsi="Arial" w:cs="Arial"/>
                <w:color w:val="000000" w:themeColor="text1"/>
                <w:sz w:val="19"/>
                <w:szCs w:val="19"/>
                <w:highlight w:val="yellow"/>
              </w:rPr>
            </w:pPr>
          </w:p>
        </w:tc>
        <w:tc>
          <w:tcPr>
            <w:tcW w:w="4641" w:type="dxa"/>
            <w:vMerge/>
            <w:tcBorders>
              <w:top w:val="single" w:sz="4" w:space="0" w:color="auto"/>
              <w:left w:val="single" w:sz="4" w:space="0" w:color="auto"/>
              <w:bottom w:val="single" w:sz="4" w:space="0" w:color="auto"/>
              <w:right w:val="single" w:sz="4" w:space="0" w:color="auto"/>
            </w:tcBorders>
            <w:vAlign w:val="center"/>
          </w:tcPr>
          <w:p w14:paraId="6EFB29A2" w14:textId="77777777" w:rsidR="00C40764" w:rsidRPr="00C8207B" w:rsidRDefault="00C40764" w:rsidP="001545C9">
            <w:pPr>
              <w:spacing w:line="288" w:lineRule="auto"/>
              <w:rPr>
                <w:rFonts w:ascii="Arial" w:hAnsi="Arial" w:cs="Arial"/>
                <w:color w:val="000000" w:themeColor="text1"/>
                <w:sz w:val="19"/>
                <w:szCs w:val="19"/>
                <w:highlight w:val="yellow"/>
              </w:rPr>
            </w:pPr>
          </w:p>
        </w:tc>
        <w:tc>
          <w:tcPr>
            <w:tcW w:w="1399" w:type="dxa"/>
            <w:vMerge/>
            <w:tcBorders>
              <w:top w:val="single" w:sz="4" w:space="0" w:color="auto"/>
              <w:left w:val="single" w:sz="4" w:space="0" w:color="auto"/>
              <w:bottom w:val="single" w:sz="4" w:space="0" w:color="auto"/>
              <w:right w:val="single" w:sz="4" w:space="0" w:color="auto"/>
            </w:tcBorders>
            <w:vAlign w:val="center"/>
          </w:tcPr>
          <w:p w14:paraId="34791AAC" w14:textId="77777777" w:rsidR="00C40764" w:rsidRPr="00C8207B" w:rsidRDefault="00C40764" w:rsidP="001545C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50104D7" w14:textId="1384BF63" w:rsidR="00C40764" w:rsidRPr="00C8207B" w:rsidRDefault="00C40764" w:rsidP="001545C9">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nie</w:t>
            </w:r>
          </w:p>
        </w:tc>
        <w:tc>
          <w:tcPr>
            <w:tcW w:w="4543" w:type="dxa"/>
            <w:tcBorders>
              <w:top w:val="single" w:sz="4" w:space="0" w:color="auto"/>
              <w:left w:val="single" w:sz="4" w:space="0" w:color="auto"/>
              <w:bottom w:val="single" w:sz="4" w:space="0" w:color="auto"/>
              <w:right w:val="single" w:sz="4" w:space="0" w:color="auto"/>
            </w:tcBorders>
            <w:vAlign w:val="center"/>
          </w:tcPr>
          <w:p w14:paraId="3323631B" w14:textId="5AF75B86"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C8207B">
              <w:rPr>
                <w:rFonts w:ascii="Arial" w:eastAsia="Arial Unicode MS" w:hAnsi="Arial" w:cs="Arial"/>
                <w:color w:val="000000" w:themeColor="text1"/>
                <w:sz w:val="19"/>
                <w:szCs w:val="19"/>
                <w:u w:color="000000"/>
              </w:rPr>
              <w:t xml:space="preserve">Finančná situácia žiadateľa je zlá a predstavuje </w:t>
            </w:r>
            <w:r w:rsidRPr="00C8207B">
              <w:rPr>
                <w:rFonts w:ascii="Arial" w:eastAsia="Arial Unicode MS" w:hAnsi="Arial" w:cs="Arial"/>
                <w:color w:val="000000" w:themeColor="text1"/>
                <w:sz w:val="19"/>
                <w:szCs w:val="19"/>
                <w:u w:color="000000"/>
              </w:rPr>
              <w:lastRenderedPageBreak/>
              <w:t>riziko pre realizáciu projektu.</w:t>
            </w:r>
          </w:p>
        </w:tc>
      </w:tr>
    </w:tbl>
    <w:p w14:paraId="1C4AA82C" w14:textId="77777777" w:rsidR="00B14C45" w:rsidRDefault="00B14C45" w:rsidP="00B14C45">
      <w:pPr>
        <w:spacing w:after="0" w:line="276" w:lineRule="auto"/>
        <w:rPr>
          <w:rFonts w:ascii="Arial" w:hAnsi="Arial" w:cs="Arial"/>
          <w:color w:val="000000" w:themeColor="text1"/>
          <w:sz w:val="19"/>
          <w:szCs w:val="19"/>
        </w:rPr>
      </w:pPr>
    </w:p>
    <w:p w14:paraId="58AC1627" w14:textId="202F15ED" w:rsidR="00B14C45" w:rsidRDefault="00B14C45" w:rsidP="00B14C45">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405B92">
        <w:rPr>
          <w:rFonts w:ascii="Arial" w:hAnsi="Arial" w:cs="Arial"/>
          <w:color w:val="000000" w:themeColor="text1"/>
          <w:sz w:val="19"/>
          <w:szCs w:val="19"/>
        </w:rPr>
        <w:t>7. Popis projektu</w:t>
      </w:r>
      <w:r w:rsidRPr="00C8207B">
        <w:rPr>
          <w:rFonts w:ascii="Arial" w:hAnsi="Arial" w:cs="Arial"/>
          <w:color w:val="000000" w:themeColor="text1"/>
          <w:sz w:val="19"/>
          <w:szCs w:val="19"/>
        </w:rPr>
        <w:t>,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5CDAC1EA" w14:textId="77777777" w:rsidR="00B14C45" w:rsidRDefault="00B14C45" w:rsidP="00B14C45">
      <w:pPr>
        <w:spacing w:after="0" w:line="276" w:lineRule="auto"/>
        <w:jc w:val="both"/>
        <w:rPr>
          <w:rFonts w:ascii="Arial" w:hAnsi="Arial" w:cs="Arial"/>
          <w:color w:val="000000" w:themeColor="text1"/>
          <w:sz w:val="19"/>
          <w:szCs w:val="19"/>
        </w:rPr>
      </w:pPr>
    </w:p>
    <w:p w14:paraId="4F4E0F7D" w14:textId="77777777" w:rsidR="00B14C45" w:rsidRDefault="00B14C45" w:rsidP="00B14C45">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3DD91C1A" w14:textId="77777777" w:rsidR="00B14C45" w:rsidRPr="005D6746" w:rsidRDefault="00B14C45" w:rsidP="005724F3">
      <w:pPr>
        <w:spacing w:before="120"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4D17DF85"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E6E0F6" w14:textId="77777777" w:rsidR="00B14C45" w:rsidRPr="00C8207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5F510991"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2E8F577"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7E1D9E62"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515212BB"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54A576F6"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AD18BD6"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3EE9418" w14:textId="77777777" w:rsidR="00B14C45" w:rsidRDefault="00B14C45" w:rsidP="00B14C45">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72B4203A" w14:textId="77777777" w:rsidR="00B14C45" w:rsidRPr="00B21721" w:rsidRDefault="00B14C45" w:rsidP="00B14C45">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0345442A"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354B2BD" w14:textId="77777777" w:rsidR="00B14C45" w:rsidRPr="005D6746"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3359A7F9" w14:textId="77777777" w:rsidR="00B14C45" w:rsidRPr="00C8207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18DC57D"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06DE1193" w14:textId="77777777" w:rsidR="00B14C45" w:rsidRPr="00C8207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054DA9E" w14:textId="77777777" w:rsidR="00B14C45" w:rsidRPr="005D6746"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2253AB4E"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EDF82E2"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5FAD171A"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E5C3C28"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lastRenderedPageBreak/>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037C79BD"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59570BC5"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B6B62AC" w14:textId="77777777" w:rsidR="00B14C45" w:rsidRPr="004058EF"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61B56614"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71A0860"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0CC00F10"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F0E9787" w14:textId="77777777" w:rsidR="00B14C45" w:rsidRPr="004058EF"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2DD7F128" w14:textId="77777777" w:rsidR="00B14C45" w:rsidRDefault="00B14C45" w:rsidP="00B14C45">
      <w:pPr>
        <w:spacing w:after="0" w:line="276" w:lineRule="auto"/>
        <w:rPr>
          <w:rFonts w:ascii="Arial" w:hAnsi="Arial" w:cs="Arial"/>
          <w:color w:val="000000" w:themeColor="text1"/>
          <w:sz w:val="19"/>
          <w:szCs w:val="19"/>
          <w:u w:val="single"/>
        </w:rPr>
      </w:pPr>
    </w:p>
    <w:p w14:paraId="504B6093"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76C4C775" w14:textId="77777777" w:rsidR="00B14C45" w:rsidRPr="0081685B" w:rsidRDefault="00B14C45" w:rsidP="00B14C45">
      <w:pPr>
        <w:pStyle w:val="Predvolen"/>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7624CE75" w14:textId="77777777" w:rsidR="00B14C45" w:rsidRPr="0081685B" w:rsidRDefault="00B14C45" w:rsidP="00B14C45">
      <w:pPr>
        <w:pStyle w:val="Predvolen"/>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D11618D" w14:textId="77777777" w:rsidR="00B14C45" w:rsidRPr="0081685B" w:rsidRDefault="00B14C45" w:rsidP="00B14C45">
      <w:pPr>
        <w:pStyle w:val="Predvolen"/>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1ED85297"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6BE521C7" w14:textId="5B07BE5D"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F1DBB92" w14:textId="77777777" w:rsidR="003F00AA" w:rsidRDefault="003F00AA" w:rsidP="003F00AA">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531EE8E0" w14:textId="77777777" w:rsidR="003F00AA" w:rsidRPr="0081685B" w:rsidRDefault="003F00AA"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04DAE9A"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F302595"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51EA497"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039CF812" w14:textId="77777777" w:rsidR="00B14C45" w:rsidRPr="0081685B" w:rsidRDefault="00B14C45" w:rsidP="00B14C45">
      <w:pPr>
        <w:spacing w:after="0" w:line="276" w:lineRule="auto"/>
        <w:jc w:val="both"/>
        <w:rPr>
          <w:rFonts w:ascii="Arial" w:hAnsi="Arial" w:cs="Arial"/>
          <w:color w:val="000000" w:themeColor="text1"/>
          <w:sz w:val="19"/>
          <w:szCs w:val="19"/>
        </w:rPr>
      </w:pPr>
    </w:p>
    <w:p w14:paraId="37E57B65" w14:textId="77777777" w:rsidR="00B14C45" w:rsidRPr="0081685B" w:rsidRDefault="00B14C45" w:rsidP="00B14C45">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9BB95A6" w14:textId="77777777" w:rsidR="00B14C45" w:rsidRPr="0081685B" w:rsidRDefault="00B14C45" w:rsidP="00B14C45">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2C68F7D8" w14:textId="77777777" w:rsidR="00B14C45" w:rsidRPr="0081685B" w:rsidRDefault="00B14C45" w:rsidP="00B14C45">
      <w:pPr>
        <w:spacing w:after="0" w:line="276" w:lineRule="auto"/>
        <w:jc w:val="both"/>
        <w:rPr>
          <w:rFonts w:ascii="Arial" w:hAnsi="Arial" w:cs="Arial"/>
          <w:color w:val="000000" w:themeColor="text1"/>
          <w:sz w:val="19"/>
          <w:szCs w:val="19"/>
        </w:rPr>
      </w:pPr>
    </w:p>
    <w:p w14:paraId="51F8DABB" w14:textId="77777777" w:rsidR="00B14C45" w:rsidRPr="0081685B" w:rsidRDefault="00B14C45" w:rsidP="00B14C45">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52EC19CA"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6A63CC3"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7275F1A2"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31C3CA2A" w14:textId="77777777" w:rsidR="00B14C45" w:rsidRPr="0081685B" w:rsidRDefault="00B14C45" w:rsidP="00B14C45">
      <w:pPr>
        <w:spacing w:after="0" w:line="276" w:lineRule="auto"/>
        <w:jc w:val="both"/>
        <w:rPr>
          <w:rFonts w:ascii="Arial" w:hAnsi="Arial" w:cs="Arial"/>
          <w:b/>
          <w:color w:val="000000" w:themeColor="text1"/>
          <w:sz w:val="19"/>
          <w:szCs w:val="19"/>
        </w:rPr>
      </w:pPr>
    </w:p>
    <w:p w14:paraId="3F2F7FE7" w14:textId="77777777" w:rsidR="00B14C45" w:rsidRPr="0081685B" w:rsidRDefault="00B14C45" w:rsidP="00B14C45">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7CA3539F" w14:textId="1989BADB" w:rsidR="00B14C45" w:rsidRDefault="00A049C4" w:rsidP="001C6E7D">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 </w:t>
      </w:r>
    </w:p>
    <w:tbl>
      <w:tblPr>
        <w:tblStyle w:val="TableGrid4"/>
        <w:tblW w:w="0" w:type="auto"/>
        <w:tblLook w:val="04A0" w:firstRow="1" w:lastRow="0" w:firstColumn="1" w:lastColumn="0" w:noHBand="0" w:noVBand="1"/>
      </w:tblPr>
      <w:tblGrid>
        <w:gridCol w:w="603"/>
        <w:gridCol w:w="2386"/>
        <w:gridCol w:w="4639"/>
        <w:gridCol w:w="1391"/>
        <w:gridCol w:w="1557"/>
        <w:gridCol w:w="4550"/>
      </w:tblGrid>
      <w:tr w:rsidR="00171453" w:rsidRPr="00C8207B" w14:paraId="5EB6617A" w14:textId="77777777" w:rsidTr="00A049C4">
        <w:trPr>
          <w:trHeight w:val="397"/>
          <w:tblHeader/>
        </w:trPr>
        <w:tc>
          <w:tcPr>
            <w:tcW w:w="6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B3CB3" w14:textId="6D65C52B"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E4968A"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6FFB1C"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0125E2"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17183B"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097410"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5FC5453D" w14:textId="77777777" w:rsidTr="00A049C4">
        <w:trPr>
          <w:trHeight w:val="491"/>
        </w:trPr>
        <w:tc>
          <w:tcPr>
            <w:tcW w:w="605" w:type="dxa"/>
            <w:vMerge w:val="restart"/>
            <w:tcBorders>
              <w:top w:val="single" w:sz="4" w:space="0" w:color="auto"/>
              <w:left w:val="single" w:sz="4" w:space="0" w:color="auto"/>
              <w:right w:val="single" w:sz="4" w:space="0" w:color="auto"/>
            </w:tcBorders>
            <w:vAlign w:val="center"/>
          </w:tcPr>
          <w:p w14:paraId="12440ABA" w14:textId="639F8F75"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4.4</w:t>
            </w:r>
          </w:p>
        </w:tc>
        <w:tc>
          <w:tcPr>
            <w:tcW w:w="2424" w:type="dxa"/>
            <w:vMerge w:val="restart"/>
            <w:tcBorders>
              <w:top w:val="single" w:sz="4" w:space="0" w:color="auto"/>
              <w:left w:val="single" w:sz="4" w:space="0" w:color="auto"/>
              <w:right w:val="single" w:sz="4" w:space="0" w:color="auto"/>
            </w:tcBorders>
            <w:vAlign w:val="center"/>
          </w:tcPr>
          <w:p w14:paraId="575C3B0A" w14:textId="7B4F6453" w:rsidR="00C40764" w:rsidRPr="00C8207B" w:rsidRDefault="00C40764" w:rsidP="00C40764">
            <w:pPr>
              <w:spacing w:line="288" w:lineRule="auto"/>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Miera vecnej oprávnenosti výdavkov projektu</w:t>
            </w:r>
          </w:p>
        </w:tc>
        <w:tc>
          <w:tcPr>
            <w:tcW w:w="4748" w:type="dxa"/>
            <w:vMerge w:val="restart"/>
            <w:tcBorders>
              <w:top w:val="single" w:sz="4" w:space="0" w:color="auto"/>
              <w:left w:val="single" w:sz="4" w:space="0" w:color="auto"/>
              <w:right w:val="single" w:sz="4" w:space="0" w:color="auto"/>
            </w:tcBorders>
            <w:vAlign w:val="center"/>
          </w:tcPr>
          <w:p w14:paraId="6528B50E" w14:textId="0B5925F5" w:rsidR="00C40764" w:rsidRPr="00C8207B" w:rsidRDefault="00C40764" w:rsidP="001545C9">
            <w:pPr>
              <w:widowControl w:val="0"/>
              <w:spacing w:line="288" w:lineRule="auto"/>
              <w:jc w:val="both"/>
              <w:rPr>
                <w:rFonts w:ascii="Arial" w:eastAsia="Arial Unicode MS" w:hAnsi="Arial" w:cs="Arial"/>
                <w:color w:val="000000" w:themeColor="text1"/>
                <w:sz w:val="19"/>
                <w:szCs w:val="19"/>
                <w:u w:color="000000"/>
              </w:rPr>
            </w:pPr>
            <w:r w:rsidRPr="00C8207B">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05" w:type="dxa"/>
            <w:vMerge w:val="restart"/>
            <w:tcBorders>
              <w:top w:val="single" w:sz="4" w:space="0" w:color="auto"/>
              <w:left w:val="single" w:sz="4" w:space="0" w:color="auto"/>
              <w:right w:val="single" w:sz="4" w:space="0" w:color="auto"/>
            </w:tcBorders>
            <w:vAlign w:val="center"/>
          </w:tcPr>
          <w:p w14:paraId="65B6BF03" w14:textId="44CB4140"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Bodové kritérium</w:t>
            </w:r>
          </w:p>
        </w:tc>
        <w:tc>
          <w:tcPr>
            <w:tcW w:w="1558" w:type="dxa"/>
            <w:tcBorders>
              <w:top w:val="single" w:sz="4" w:space="0" w:color="auto"/>
              <w:left w:val="single" w:sz="4" w:space="0" w:color="auto"/>
              <w:bottom w:val="single" w:sz="4" w:space="0" w:color="auto"/>
              <w:right w:val="single" w:sz="4" w:space="0" w:color="auto"/>
            </w:tcBorders>
            <w:vAlign w:val="center"/>
          </w:tcPr>
          <w:p w14:paraId="2ECAC9A1" w14:textId="44930E9D"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6</w:t>
            </w:r>
          </w:p>
        </w:tc>
        <w:tc>
          <w:tcPr>
            <w:tcW w:w="4648" w:type="dxa"/>
            <w:tcBorders>
              <w:top w:val="single" w:sz="4" w:space="0" w:color="auto"/>
              <w:left w:val="single" w:sz="4" w:space="0" w:color="auto"/>
              <w:bottom w:val="single" w:sz="4" w:space="0" w:color="auto"/>
              <w:right w:val="single" w:sz="4" w:space="0" w:color="auto"/>
            </w:tcBorders>
            <w:vAlign w:val="center"/>
          </w:tcPr>
          <w:p w14:paraId="34A602C6" w14:textId="54204BD6"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95% a viac z finančnej hodnoty navrhovaných celkových výdavkov je vecne oprávnených.</w:t>
            </w:r>
          </w:p>
        </w:tc>
      </w:tr>
      <w:tr w:rsidR="00C40764" w:rsidRPr="00C8207B" w14:paraId="6AC482F3" w14:textId="77777777" w:rsidTr="00A049C4">
        <w:trPr>
          <w:trHeight w:val="470"/>
        </w:trPr>
        <w:tc>
          <w:tcPr>
            <w:tcW w:w="605" w:type="dxa"/>
            <w:vMerge/>
            <w:tcBorders>
              <w:left w:val="single" w:sz="4" w:space="0" w:color="auto"/>
              <w:right w:val="single" w:sz="4" w:space="0" w:color="auto"/>
            </w:tcBorders>
            <w:vAlign w:val="center"/>
          </w:tcPr>
          <w:p w14:paraId="2DFE10CD"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2424" w:type="dxa"/>
            <w:vMerge/>
            <w:tcBorders>
              <w:left w:val="single" w:sz="4" w:space="0" w:color="auto"/>
              <w:right w:val="single" w:sz="4" w:space="0" w:color="auto"/>
            </w:tcBorders>
            <w:vAlign w:val="center"/>
          </w:tcPr>
          <w:p w14:paraId="06D74192"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4748" w:type="dxa"/>
            <w:vMerge/>
            <w:tcBorders>
              <w:left w:val="single" w:sz="4" w:space="0" w:color="auto"/>
              <w:right w:val="single" w:sz="4" w:space="0" w:color="auto"/>
            </w:tcBorders>
            <w:vAlign w:val="center"/>
          </w:tcPr>
          <w:p w14:paraId="0AFB4141" w14:textId="77777777" w:rsidR="00C40764" w:rsidRPr="00C8207B" w:rsidRDefault="00C40764" w:rsidP="00C40764">
            <w:pPr>
              <w:spacing w:line="288" w:lineRule="auto"/>
              <w:rPr>
                <w:rFonts w:ascii="Arial" w:eastAsia="Arial Unicode MS" w:hAnsi="Arial" w:cs="Arial"/>
                <w:color w:val="000000" w:themeColor="text1"/>
                <w:sz w:val="19"/>
                <w:szCs w:val="19"/>
                <w:u w:color="000000"/>
              </w:rPr>
            </w:pPr>
          </w:p>
        </w:tc>
        <w:tc>
          <w:tcPr>
            <w:tcW w:w="1405" w:type="dxa"/>
            <w:vMerge/>
            <w:tcBorders>
              <w:left w:val="single" w:sz="4" w:space="0" w:color="auto"/>
              <w:right w:val="single" w:sz="4" w:space="0" w:color="auto"/>
            </w:tcBorders>
            <w:vAlign w:val="center"/>
          </w:tcPr>
          <w:p w14:paraId="64030B77"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1558" w:type="dxa"/>
            <w:tcBorders>
              <w:top w:val="single" w:sz="4" w:space="0" w:color="auto"/>
              <w:left w:val="single" w:sz="4" w:space="0" w:color="auto"/>
              <w:bottom w:val="single" w:sz="4" w:space="0" w:color="auto"/>
              <w:right w:val="single" w:sz="4" w:space="0" w:color="auto"/>
            </w:tcBorders>
            <w:vAlign w:val="center"/>
          </w:tcPr>
          <w:p w14:paraId="63DBBE8D" w14:textId="38C77D2B"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eastAsia="Helvetica" w:hAnsi="Arial" w:cs="Arial"/>
                <w:color w:val="000000" w:themeColor="text1"/>
                <w:sz w:val="19"/>
                <w:szCs w:val="19"/>
              </w:rPr>
              <w:t>4</w:t>
            </w:r>
          </w:p>
        </w:tc>
        <w:tc>
          <w:tcPr>
            <w:tcW w:w="4648" w:type="dxa"/>
            <w:tcBorders>
              <w:top w:val="single" w:sz="4" w:space="0" w:color="auto"/>
              <w:left w:val="single" w:sz="4" w:space="0" w:color="auto"/>
              <w:bottom w:val="single" w:sz="4" w:space="0" w:color="auto"/>
              <w:right w:val="single" w:sz="4" w:space="0" w:color="auto"/>
            </w:tcBorders>
            <w:vAlign w:val="center"/>
          </w:tcPr>
          <w:p w14:paraId="002A1DC3" w14:textId="006F2F08" w:rsidR="00C40764" w:rsidRPr="00C8207B" w:rsidRDefault="00C40764" w:rsidP="001545C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90% až do 95% z finančnej hodnoty navrhovaných celkových výdavkov je vecne oprávnených.</w:t>
            </w:r>
          </w:p>
        </w:tc>
      </w:tr>
      <w:tr w:rsidR="00C40764" w:rsidRPr="00C8207B" w14:paraId="0798EA18" w14:textId="77777777" w:rsidTr="00A049C4">
        <w:trPr>
          <w:trHeight w:val="360"/>
        </w:trPr>
        <w:tc>
          <w:tcPr>
            <w:tcW w:w="605" w:type="dxa"/>
            <w:vMerge/>
            <w:tcBorders>
              <w:left w:val="single" w:sz="4" w:space="0" w:color="auto"/>
              <w:right w:val="single" w:sz="4" w:space="0" w:color="auto"/>
            </w:tcBorders>
            <w:vAlign w:val="center"/>
          </w:tcPr>
          <w:p w14:paraId="0FE09E91"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2424" w:type="dxa"/>
            <w:vMerge/>
            <w:tcBorders>
              <w:left w:val="single" w:sz="4" w:space="0" w:color="auto"/>
              <w:right w:val="single" w:sz="4" w:space="0" w:color="auto"/>
            </w:tcBorders>
            <w:vAlign w:val="center"/>
          </w:tcPr>
          <w:p w14:paraId="372FCCF6"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4748" w:type="dxa"/>
            <w:vMerge/>
            <w:tcBorders>
              <w:left w:val="single" w:sz="4" w:space="0" w:color="auto"/>
              <w:right w:val="single" w:sz="4" w:space="0" w:color="auto"/>
            </w:tcBorders>
            <w:vAlign w:val="center"/>
          </w:tcPr>
          <w:p w14:paraId="3FD6BA41" w14:textId="77777777" w:rsidR="00C40764" w:rsidRPr="00C8207B" w:rsidRDefault="00C40764" w:rsidP="00C40764">
            <w:pPr>
              <w:spacing w:line="288" w:lineRule="auto"/>
              <w:rPr>
                <w:rFonts w:ascii="Arial" w:eastAsia="Arial Unicode MS" w:hAnsi="Arial" w:cs="Arial"/>
                <w:color w:val="000000" w:themeColor="text1"/>
                <w:sz w:val="19"/>
                <w:szCs w:val="19"/>
                <w:u w:color="000000"/>
              </w:rPr>
            </w:pPr>
          </w:p>
        </w:tc>
        <w:tc>
          <w:tcPr>
            <w:tcW w:w="1405" w:type="dxa"/>
            <w:vMerge/>
            <w:tcBorders>
              <w:left w:val="single" w:sz="4" w:space="0" w:color="auto"/>
              <w:right w:val="single" w:sz="4" w:space="0" w:color="auto"/>
            </w:tcBorders>
            <w:vAlign w:val="center"/>
          </w:tcPr>
          <w:p w14:paraId="2BB434FE"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1558" w:type="dxa"/>
            <w:tcBorders>
              <w:top w:val="single" w:sz="4" w:space="0" w:color="auto"/>
              <w:left w:val="single" w:sz="4" w:space="0" w:color="auto"/>
              <w:bottom w:val="single" w:sz="4" w:space="0" w:color="auto"/>
              <w:right w:val="single" w:sz="4" w:space="0" w:color="auto"/>
            </w:tcBorders>
            <w:vAlign w:val="center"/>
          </w:tcPr>
          <w:p w14:paraId="3B61C4E6" w14:textId="6BD3F40E"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2</w:t>
            </w:r>
          </w:p>
        </w:tc>
        <w:tc>
          <w:tcPr>
            <w:tcW w:w="4648" w:type="dxa"/>
            <w:tcBorders>
              <w:top w:val="single" w:sz="4" w:space="0" w:color="auto"/>
              <w:left w:val="single" w:sz="4" w:space="0" w:color="auto"/>
              <w:bottom w:val="single" w:sz="4" w:space="0" w:color="auto"/>
              <w:right w:val="single" w:sz="4" w:space="0" w:color="auto"/>
            </w:tcBorders>
            <w:vAlign w:val="center"/>
          </w:tcPr>
          <w:p w14:paraId="30CB701E" w14:textId="7B458D8D"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80% až do 90% z finančnej hodnoty navrhovaných celkových výdavkov je vecne oprávnených.</w:t>
            </w:r>
          </w:p>
        </w:tc>
      </w:tr>
      <w:tr w:rsidR="00C40764" w:rsidRPr="00C8207B" w14:paraId="7A58D7A8" w14:textId="77777777" w:rsidTr="00A049C4">
        <w:trPr>
          <w:trHeight w:val="405"/>
        </w:trPr>
        <w:tc>
          <w:tcPr>
            <w:tcW w:w="605" w:type="dxa"/>
            <w:vMerge/>
            <w:tcBorders>
              <w:left w:val="single" w:sz="4" w:space="0" w:color="auto"/>
              <w:bottom w:val="single" w:sz="4" w:space="0" w:color="auto"/>
              <w:right w:val="single" w:sz="4" w:space="0" w:color="auto"/>
            </w:tcBorders>
            <w:vAlign w:val="center"/>
          </w:tcPr>
          <w:p w14:paraId="4B8D6341"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2424" w:type="dxa"/>
            <w:vMerge/>
            <w:tcBorders>
              <w:left w:val="single" w:sz="4" w:space="0" w:color="auto"/>
              <w:bottom w:val="single" w:sz="4" w:space="0" w:color="auto"/>
              <w:right w:val="single" w:sz="4" w:space="0" w:color="auto"/>
            </w:tcBorders>
            <w:vAlign w:val="center"/>
          </w:tcPr>
          <w:p w14:paraId="0A2593DA"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4748" w:type="dxa"/>
            <w:vMerge/>
            <w:tcBorders>
              <w:left w:val="single" w:sz="4" w:space="0" w:color="auto"/>
              <w:bottom w:val="single" w:sz="4" w:space="0" w:color="auto"/>
              <w:right w:val="single" w:sz="4" w:space="0" w:color="auto"/>
            </w:tcBorders>
            <w:vAlign w:val="center"/>
          </w:tcPr>
          <w:p w14:paraId="5EA5C080" w14:textId="77777777" w:rsidR="00C40764" w:rsidRPr="00C8207B" w:rsidRDefault="00C40764" w:rsidP="00C40764">
            <w:pPr>
              <w:spacing w:line="288" w:lineRule="auto"/>
              <w:rPr>
                <w:rFonts w:ascii="Arial" w:eastAsia="Arial Unicode MS" w:hAnsi="Arial" w:cs="Arial"/>
                <w:color w:val="000000" w:themeColor="text1"/>
                <w:sz w:val="19"/>
                <w:szCs w:val="19"/>
                <w:u w:color="000000"/>
              </w:rPr>
            </w:pPr>
          </w:p>
        </w:tc>
        <w:tc>
          <w:tcPr>
            <w:tcW w:w="1405" w:type="dxa"/>
            <w:vMerge/>
            <w:tcBorders>
              <w:left w:val="single" w:sz="4" w:space="0" w:color="auto"/>
              <w:bottom w:val="single" w:sz="4" w:space="0" w:color="auto"/>
              <w:right w:val="single" w:sz="4" w:space="0" w:color="auto"/>
            </w:tcBorders>
            <w:vAlign w:val="center"/>
          </w:tcPr>
          <w:p w14:paraId="17D6D215"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1558" w:type="dxa"/>
            <w:tcBorders>
              <w:top w:val="single" w:sz="4" w:space="0" w:color="auto"/>
              <w:left w:val="single" w:sz="4" w:space="0" w:color="auto"/>
              <w:bottom w:val="single" w:sz="4" w:space="0" w:color="auto"/>
              <w:right w:val="single" w:sz="4" w:space="0" w:color="auto"/>
            </w:tcBorders>
            <w:vAlign w:val="center"/>
          </w:tcPr>
          <w:p w14:paraId="27463277" w14:textId="5D2659A5"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0</w:t>
            </w:r>
          </w:p>
        </w:tc>
        <w:tc>
          <w:tcPr>
            <w:tcW w:w="4648" w:type="dxa"/>
            <w:tcBorders>
              <w:top w:val="single" w:sz="4" w:space="0" w:color="auto"/>
              <w:left w:val="single" w:sz="4" w:space="0" w:color="auto"/>
              <w:bottom w:val="single" w:sz="4" w:space="0" w:color="auto"/>
              <w:right w:val="single" w:sz="4" w:space="0" w:color="auto"/>
            </w:tcBorders>
            <w:vAlign w:val="center"/>
          </w:tcPr>
          <w:p w14:paraId="4B0AD9F8" w14:textId="5AF31261"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70% až do 80% z finančnej hodnoty navrhovaných celkových výdavkov je vecne oprávnených.</w:t>
            </w:r>
          </w:p>
        </w:tc>
      </w:tr>
    </w:tbl>
    <w:p w14:paraId="7EEB0509" w14:textId="4968D86C" w:rsidR="00A049C4" w:rsidRPr="00C8207B" w:rsidRDefault="00A049C4" w:rsidP="00683121">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405B92">
        <w:rPr>
          <w:rFonts w:ascii="Arial" w:hAnsi="Arial" w:cs="Arial"/>
          <w:color w:val="000000" w:themeColor="text1"/>
          <w:sz w:val="19"/>
          <w:szCs w:val="19"/>
        </w:rPr>
        <w:t xml:space="preserve">7.2 Spôsob realizácie aktivít projektu, </w:t>
      </w:r>
      <w:r w:rsidRPr="00C8207B">
        <w:rPr>
          <w:rFonts w:ascii="Arial" w:hAnsi="Arial" w:cs="Arial"/>
          <w:color w:val="000000" w:themeColor="text1"/>
          <w:sz w:val="19"/>
          <w:szCs w:val="19"/>
        </w:rPr>
        <w:t>11. Rozpočet projektu, príloha Rozpočet projektu.</w:t>
      </w:r>
    </w:p>
    <w:p w14:paraId="192D2874" w14:textId="77777777" w:rsidR="00A049C4" w:rsidRPr="00C8207B" w:rsidRDefault="00A049C4" w:rsidP="001C6E7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475991E" w14:textId="77777777" w:rsidR="00A049C4" w:rsidRPr="00C8207B" w:rsidRDefault="00A049C4" w:rsidP="001C6E7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5E800FD4" w14:textId="77777777" w:rsidR="00A049C4" w:rsidRDefault="00A049C4" w:rsidP="001C6E7D">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1F955D05" w14:textId="77777777" w:rsidR="001545C9" w:rsidRDefault="001545C9" w:rsidP="001C6E7D">
      <w:pPr>
        <w:spacing w:before="120" w:after="120" w:line="288" w:lineRule="auto"/>
        <w:jc w:val="both"/>
        <w:rPr>
          <w:rFonts w:ascii="Arial" w:hAnsi="Arial" w:cs="Arial"/>
          <w:color w:val="000000" w:themeColor="text1"/>
          <w:sz w:val="19"/>
          <w:szCs w:val="19"/>
        </w:rPr>
      </w:pPr>
    </w:p>
    <w:p w14:paraId="401E52C5" w14:textId="77777777" w:rsidR="001545C9" w:rsidRDefault="001545C9" w:rsidP="001C6E7D">
      <w:pPr>
        <w:spacing w:before="120" w:after="120" w:line="288" w:lineRule="auto"/>
        <w:jc w:val="both"/>
        <w:rPr>
          <w:rFonts w:ascii="Arial" w:hAnsi="Arial" w:cs="Arial"/>
          <w:color w:val="000000" w:themeColor="text1"/>
          <w:sz w:val="19"/>
          <w:szCs w:val="19"/>
        </w:rPr>
      </w:pPr>
    </w:p>
    <w:p w14:paraId="4B71425F" w14:textId="77777777" w:rsidR="001545C9" w:rsidRPr="00C8207B" w:rsidRDefault="001545C9" w:rsidP="001C6E7D">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2"/>
        <w:gridCol w:w="3786"/>
        <w:gridCol w:w="1391"/>
        <w:gridCol w:w="1557"/>
        <w:gridCol w:w="5273"/>
      </w:tblGrid>
      <w:tr w:rsidR="00171453" w:rsidRPr="00C8207B" w14:paraId="4BD528D8" w14:textId="77777777" w:rsidTr="001545C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CAD351"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19B460"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7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F299A92"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1BA8C2"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25EC86"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27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FA68B"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5343F" w:rsidRPr="00C8207B" w14:paraId="2A1E82F6" w14:textId="77777777" w:rsidTr="001545C9">
        <w:trPr>
          <w:trHeight w:val="250"/>
        </w:trPr>
        <w:tc>
          <w:tcPr>
            <w:tcW w:w="603" w:type="dxa"/>
            <w:vMerge w:val="restart"/>
            <w:tcBorders>
              <w:top w:val="single" w:sz="4" w:space="0" w:color="auto"/>
              <w:left w:val="single" w:sz="4" w:space="0" w:color="auto"/>
              <w:right w:val="single" w:sz="4" w:space="0" w:color="auto"/>
            </w:tcBorders>
            <w:vAlign w:val="center"/>
          </w:tcPr>
          <w:p w14:paraId="566B1F94" w14:textId="6A39BB5D" w:rsidR="0005343F" w:rsidRPr="00C8207B" w:rsidRDefault="0005343F" w:rsidP="0005343F">
            <w:pPr>
              <w:spacing w:line="288" w:lineRule="auto"/>
              <w:rPr>
                <w:rFonts w:ascii="Arial" w:hAnsi="Arial" w:cs="Arial"/>
                <w:color w:val="000000" w:themeColor="text1"/>
                <w:sz w:val="19"/>
                <w:szCs w:val="19"/>
                <w:highlight w:val="yellow"/>
              </w:rPr>
            </w:pPr>
            <w:r w:rsidRPr="00C8207B">
              <w:rPr>
                <w:rFonts w:ascii="Arial" w:hAnsi="Arial" w:cs="Arial"/>
                <w:color w:val="000000" w:themeColor="text1"/>
                <w:sz w:val="19"/>
                <w:szCs w:val="19"/>
              </w:rPr>
              <w:t>4.5</w:t>
            </w:r>
          </w:p>
        </w:tc>
        <w:tc>
          <w:tcPr>
            <w:tcW w:w="2382" w:type="dxa"/>
            <w:vMerge w:val="restart"/>
            <w:tcBorders>
              <w:top w:val="single" w:sz="4" w:space="0" w:color="auto"/>
              <w:left w:val="single" w:sz="4" w:space="0" w:color="auto"/>
              <w:right w:val="single" w:sz="4" w:space="0" w:color="auto"/>
            </w:tcBorders>
            <w:vAlign w:val="center"/>
          </w:tcPr>
          <w:p w14:paraId="66A7523F" w14:textId="43D5C570" w:rsidR="0005343F" w:rsidRPr="00C8207B" w:rsidRDefault="0005343F" w:rsidP="0005343F">
            <w:pPr>
              <w:spacing w:line="288" w:lineRule="auto"/>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Štruktúra a správnosť rozpočtu</w:t>
            </w:r>
          </w:p>
        </w:tc>
        <w:tc>
          <w:tcPr>
            <w:tcW w:w="3786" w:type="dxa"/>
            <w:vMerge w:val="restart"/>
            <w:tcBorders>
              <w:top w:val="single" w:sz="4" w:space="0" w:color="auto"/>
              <w:left w:val="single" w:sz="4" w:space="0" w:color="auto"/>
              <w:right w:val="single" w:sz="4" w:space="0" w:color="auto"/>
            </w:tcBorders>
            <w:vAlign w:val="center"/>
          </w:tcPr>
          <w:p w14:paraId="3C0B20CA" w14:textId="7A0DEB9B" w:rsidR="0005343F" w:rsidRPr="00C8207B" w:rsidRDefault="0005343F" w:rsidP="001545C9">
            <w:pPr>
              <w:spacing w:line="288" w:lineRule="auto"/>
              <w:jc w:val="both"/>
              <w:rPr>
                <w:rFonts w:ascii="Arial" w:eastAsia="Arial Unicode MS" w:hAnsi="Arial" w:cs="Arial"/>
                <w:color w:val="000000" w:themeColor="text1"/>
                <w:sz w:val="19"/>
                <w:szCs w:val="19"/>
                <w:u w:color="000000"/>
              </w:rPr>
            </w:pPr>
            <w:r w:rsidRPr="00C8207B">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391" w:type="dxa"/>
            <w:vMerge w:val="restart"/>
            <w:tcBorders>
              <w:top w:val="single" w:sz="4" w:space="0" w:color="auto"/>
              <w:left w:val="single" w:sz="4" w:space="0" w:color="auto"/>
              <w:right w:val="single" w:sz="4" w:space="0" w:color="auto"/>
            </w:tcBorders>
            <w:vAlign w:val="center"/>
          </w:tcPr>
          <w:p w14:paraId="11F5C06C" w14:textId="15DEA4A7" w:rsidR="0005343F" w:rsidRPr="00C8207B" w:rsidRDefault="00BF6BCD" w:rsidP="0005343F">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1BE3BD50" w14:textId="6A595DCD" w:rsidR="0005343F" w:rsidRPr="00C8207B" w:rsidRDefault="0005343F" w:rsidP="0005343F">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4</w:t>
            </w:r>
          </w:p>
        </w:tc>
        <w:tc>
          <w:tcPr>
            <w:tcW w:w="5273" w:type="dxa"/>
            <w:tcBorders>
              <w:top w:val="single" w:sz="4" w:space="0" w:color="auto"/>
              <w:left w:val="single" w:sz="4" w:space="0" w:color="auto"/>
              <w:bottom w:val="single" w:sz="4" w:space="0" w:color="auto"/>
              <w:right w:val="single" w:sz="4" w:space="0" w:color="auto"/>
            </w:tcBorders>
            <w:vAlign w:val="center"/>
          </w:tcPr>
          <w:p w14:paraId="0AE263E2" w14:textId="32C761F6" w:rsidR="0005343F" w:rsidRPr="00C8207B" w:rsidRDefault="0005343F"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05343F" w:rsidRPr="00C8207B" w14:paraId="68E53F20" w14:textId="77777777" w:rsidTr="001545C9">
        <w:trPr>
          <w:trHeight w:val="255"/>
        </w:trPr>
        <w:tc>
          <w:tcPr>
            <w:tcW w:w="603" w:type="dxa"/>
            <w:vMerge/>
            <w:tcBorders>
              <w:left w:val="single" w:sz="4" w:space="0" w:color="auto"/>
              <w:right w:val="single" w:sz="4" w:space="0" w:color="auto"/>
            </w:tcBorders>
            <w:vAlign w:val="center"/>
          </w:tcPr>
          <w:p w14:paraId="31C8C884"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2382" w:type="dxa"/>
            <w:vMerge/>
            <w:tcBorders>
              <w:left w:val="single" w:sz="4" w:space="0" w:color="auto"/>
              <w:right w:val="single" w:sz="4" w:space="0" w:color="auto"/>
            </w:tcBorders>
            <w:vAlign w:val="center"/>
          </w:tcPr>
          <w:p w14:paraId="7EC1382E"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3786" w:type="dxa"/>
            <w:vMerge/>
            <w:tcBorders>
              <w:left w:val="single" w:sz="4" w:space="0" w:color="auto"/>
              <w:right w:val="single" w:sz="4" w:space="0" w:color="auto"/>
            </w:tcBorders>
            <w:vAlign w:val="center"/>
          </w:tcPr>
          <w:p w14:paraId="559540CF" w14:textId="77777777" w:rsidR="0005343F" w:rsidRPr="00C8207B" w:rsidRDefault="0005343F" w:rsidP="0005343F">
            <w:pPr>
              <w:spacing w:line="288" w:lineRule="auto"/>
              <w:rPr>
                <w:rFonts w:ascii="Arial" w:eastAsia="Arial Unicode MS" w:hAnsi="Arial" w:cs="Arial"/>
                <w:color w:val="000000" w:themeColor="text1"/>
                <w:sz w:val="19"/>
                <w:szCs w:val="19"/>
                <w:u w:color="000000"/>
              </w:rPr>
            </w:pPr>
          </w:p>
        </w:tc>
        <w:tc>
          <w:tcPr>
            <w:tcW w:w="1391" w:type="dxa"/>
            <w:vMerge/>
            <w:tcBorders>
              <w:left w:val="single" w:sz="4" w:space="0" w:color="auto"/>
              <w:right w:val="single" w:sz="4" w:space="0" w:color="auto"/>
            </w:tcBorders>
            <w:vAlign w:val="center"/>
          </w:tcPr>
          <w:p w14:paraId="59E42807" w14:textId="77777777" w:rsidR="0005343F" w:rsidRPr="00C8207B" w:rsidRDefault="0005343F" w:rsidP="0005343F">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0E084CA" w14:textId="5088456C" w:rsidR="0005343F" w:rsidRPr="00C8207B" w:rsidRDefault="0005343F" w:rsidP="0005343F">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2</w:t>
            </w:r>
          </w:p>
        </w:tc>
        <w:tc>
          <w:tcPr>
            <w:tcW w:w="5273" w:type="dxa"/>
            <w:tcBorders>
              <w:top w:val="single" w:sz="4" w:space="0" w:color="auto"/>
              <w:left w:val="single" w:sz="4" w:space="0" w:color="auto"/>
              <w:bottom w:val="single" w:sz="4" w:space="0" w:color="auto"/>
              <w:right w:val="single" w:sz="4" w:space="0" w:color="auto"/>
            </w:tcBorders>
            <w:vAlign w:val="center"/>
          </w:tcPr>
          <w:p w14:paraId="6052F09A" w14:textId="4923B8B7" w:rsidR="0005343F" w:rsidRPr="00C8207B" w:rsidRDefault="0005343F"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05343F" w:rsidRPr="00C8207B" w14:paraId="55F9E406" w14:textId="77777777" w:rsidTr="001545C9">
        <w:trPr>
          <w:trHeight w:val="240"/>
        </w:trPr>
        <w:tc>
          <w:tcPr>
            <w:tcW w:w="603" w:type="dxa"/>
            <w:vMerge/>
            <w:tcBorders>
              <w:left w:val="single" w:sz="4" w:space="0" w:color="auto"/>
              <w:bottom w:val="single" w:sz="4" w:space="0" w:color="auto"/>
              <w:right w:val="single" w:sz="4" w:space="0" w:color="auto"/>
            </w:tcBorders>
            <w:vAlign w:val="center"/>
          </w:tcPr>
          <w:p w14:paraId="3669A29A"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2382" w:type="dxa"/>
            <w:vMerge/>
            <w:tcBorders>
              <w:left w:val="single" w:sz="4" w:space="0" w:color="auto"/>
              <w:bottom w:val="single" w:sz="4" w:space="0" w:color="auto"/>
              <w:right w:val="single" w:sz="4" w:space="0" w:color="auto"/>
            </w:tcBorders>
            <w:vAlign w:val="center"/>
          </w:tcPr>
          <w:p w14:paraId="0D8FAFD0"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3786" w:type="dxa"/>
            <w:vMerge/>
            <w:tcBorders>
              <w:left w:val="single" w:sz="4" w:space="0" w:color="auto"/>
              <w:bottom w:val="single" w:sz="4" w:space="0" w:color="auto"/>
              <w:right w:val="single" w:sz="4" w:space="0" w:color="auto"/>
            </w:tcBorders>
            <w:vAlign w:val="center"/>
          </w:tcPr>
          <w:p w14:paraId="5C586513" w14:textId="77777777" w:rsidR="0005343F" w:rsidRPr="00C8207B" w:rsidRDefault="0005343F" w:rsidP="0005343F">
            <w:pPr>
              <w:spacing w:line="288" w:lineRule="auto"/>
              <w:rPr>
                <w:rFonts w:ascii="Arial" w:eastAsia="Arial Unicode MS" w:hAnsi="Arial" w:cs="Arial"/>
                <w:color w:val="000000" w:themeColor="text1"/>
                <w:sz w:val="19"/>
                <w:szCs w:val="19"/>
                <w:u w:color="000000"/>
              </w:rPr>
            </w:pPr>
          </w:p>
        </w:tc>
        <w:tc>
          <w:tcPr>
            <w:tcW w:w="1391" w:type="dxa"/>
            <w:vMerge/>
            <w:tcBorders>
              <w:left w:val="single" w:sz="4" w:space="0" w:color="auto"/>
              <w:bottom w:val="single" w:sz="4" w:space="0" w:color="auto"/>
              <w:right w:val="single" w:sz="4" w:space="0" w:color="auto"/>
            </w:tcBorders>
            <w:vAlign w:val="center"/>
          </w:tcPr>
          <w:p w14:paraId="462A71AE" w14:textId="77777777" w:rsidR="0005343F" w:rsidRPr="00C8207B" w:rsidRDefault="0005343F" w:rsidP="0005343F">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557E9A4" w14:textId="13B075C0" w:rsidR="0005343F" w:rsidRPr="00C8207B" w:rsidRDefault="0005343F" w:rsidP="0005343F">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0</w:t>
            </w:r>
          </w:p>
        </w:tc>
        <w:tc>
          <w:tcPr>
            <w:tcW w:w="5273" w:type="dxa"/>
            <w:tcBorders>
              <w:top w:val="single" w:sz="4" w:space="0" w:color="auto"/>
              <w:left w:val="single" w:sz="4" w:space="0" w:color="auto"/>
              <w:bottom w:val="single" w:sz="4" w:space="0" w:color="auto"/>
              <w:right w:val="single" w:sz="4" w:space="0" w:color="auto"/>
            </w:tcBorders>
            <w:vAlign w:val="center"/>
          </w:tcPr>
          <w:p w14:paraId="78AB12B7" w14:textId="08FECA93" w:rsidR="0005343F" w:rsidRPr="00C8207B" w:rsidRDefault="0005343F"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37ECB4E0" w14:textId="56439155" w:rsidR="00A049C4" w:rsidRPr="00C8207B" w:rsidRDefault="00A049C4" w:rsidP="00A049C4">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11. Rozpočet projektu, príloha Rozpočet projektu.</w:t>
      </w:r>
    </w:p>
    <w:p w14:paraId="0EE3BC09" w14:textId="49FC905D" w:rsidR="00A049C4" w:rsidRPr="00C8207B" w:rsidRDefault="00A049C4" w:rsidP="00A049C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w:t>
      </w:r>
      <w:r w:rsidRPr="00A704D5">
        <w:rPr>
          <w:rFonts w:ascii="Arial" w:eastAsiaTheme="minorHAnsi" w:hAnsi="Arial" w:cs="Arial"/>
          <w:color w:val="000000" w:themeColor="text1"/>
          <w:sz w:val="19"/>
          <w:szCs w:val="19"/>
          <w:bdr w:val="none" w:sz="0" w:space="0" w:color="auto"/>
          <w:lang w:val="sk-SK"/>
        </w:rPr>
        <w:t xml:space="preserve">podrobného </w:t>
      </w:r>
      <w:r w:rsidR="00487D10" w:rsidRPr="00A704D5">
        <w:rPr>
          <w:rFonts w:ascii="Arial" w:eastAsiaTheme="minorHAnsi" w:hAnsi="Arial" w:cs="Arial"/>
          <w:color w:val="000000" w:themeColor="text1"/>
          <w:sz w:val="19"/>
          <w:szCs w:val="19"/>
          <w:bdr w:val="none" w:sz="0" w:space="0" w:color="auto"/>
          <w:lang w:val="sk-SK"/>
        </w:rPr>
        <w:t xml:space="preserve">položkového </w:t>
      </w:r>
      <w:r w:rsidRPr="00A704D5">
        <w:rPr>
          <w:rFonts w:ascii="Arial" w:eastAsiaTheme="minorHAnsi" w:hAnsi="Arial" w:cs="Arial"/>
          <w:color w:val="000000" w:themeColor="text1"/>
          <w:sz w:val="19"/>
          <w:szCs w:val="19"/>
          <w:bdr w:val="none" w:sz="0" w:space="0" w:color="auto"/>
          <w:lang w:val="sk-SK"/>
        </w:rPr>
        <w:t>rozpočtu projektu</w:t>
      </w:r>
      <w:r w:rsidRPr="00C8207B">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633E663" w14:textId="5E3AFD1F" w:rsidR="00D8637B" w:rsidRPr="00C8207B" w:rsidRDefault="00A049C4" w:rsidP="00F5689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C8207B" w:rsidSect="00FA6E8F">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8" w:footer="52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6CBDE" w14:textId="77777777" w:rsidR="00DA009D" w:rsidRDefault="00DA009D" w:rsidP="006447D5">
      <w:pPr>
        <w:spacing w:after="0" w:line="240" w:lineRule="auto"/>
      </w:pPr>
      <w:r>
        <w:separator/>
      </w:r>
    </w:p>
  </w:endnote>
  <w:endnote w:type="continuationSeparator" w:id="0">
    <w:p w14:paraId="422BC05B" w14:textId="77777777" w:rsidR="00DA009D" w:rsidRDefault="00DA009D"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Trebuchet MS">
    <w:altName w:val="﷽﷽﷽﷽﷽﷽﷽﷽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895D3" w14:textId="77777777" w:rsidR="0049391B" w:rsidRDefault="0049391B">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241F3C95" w:rsidR="00DA009D" w:rsidRDefault="00DA009D" w:rsidP="00CB0519">
        <w:pPr>
          <w:pStyle w:val="Pta"/>
        </w:pPr>
        <w:r>
          <w:rPr>
            <w:rFonts w:ascii="Arial" w:hAnsi="Arial" w:cs="Arial"/>
            <w:sz w:val="16"/>
            <w:szCs w:val="16"/>
          </w:rPr>
          <w:t xml:space="preserve">Príručka pre odborných hodnotiteľov IROP, verzia </w:t>
        </w:r>
        <w:r w:rsidR="0033147A">
          <w:rPr>
            <w:rFonts w:ascii="Arial" w:hAnsi="Arial" w:cs="Arial"/>
            <w:sz w:val="16"/>
            <w:szCs w:val="16"/>
          </w:rPr>
          <w:t>12.</w:t>
        </w:r>
        <w:del w:id="0" w:author="OM1" w:date="2022-05-25T09:27:00Z">
          <w:r w:rsidR="0033147A" w:rsidDel="003F0C43">
            <w:rPr>
              <w:rFonts w:ascii="Arial" w:hAnsi="Arial" w:cs="Arial"/>
              <w:sz w:val="16"/>
              <w:szCs w:val="16"/>
            </w:rPr>
            <w:delText>0</w:delText>
          </w:r>
          <w:r w:rsidR="0049391B" w:rsidDel="003F0C43">
            <w:rPr>
              <w:rFonts w:ascii="Arial" w:hAnsi="Arial" w:cs="Arial"/>
              <w:sz w:val="16"/>
              <w:szCs w:val="16"/>
            </w:rPr>
            <w:delText xml:space="preserve">                                                                               </w:delText>
          </w:r>
        </w:del>
        <w:ins w:id="1" w:author="OM1" w:date="2022-05-25T09:27:00Z">
          <w:r w:rsidR="003F0C43">
            <w:rPr>
              <w:rFonts w:ascii="Arial" w:hAnsi="Arial" w:cs="Arial"/>
              <w:sz w:val="16"/>
              <w:szCs w:val="16"/>
            </w:rPr>
            <w:t>1</w:t>
          </w:r>
          <w:bookmarkStart w:id="2" w:name="_GoBack"/>
          <w:bookmarkEnd w:id="2"/>
          <w:r w:rsidR="003F0C43">
            <w:rPr>
              <w:rFonts w:ascii="Arial" w:hAnsi="Arial" w:cs="Arial"/>
              <w:sz w:val="16"/>
              <w:szCs w:val="16"/>
            </w:rPr>
            <w:t xml:space="preserve">                                                                               </w:t>
          </w:r>
        </w:ins>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3F0C43">
          <w:rPr>
            <w:noProof/>
          </w:rPr>
          <w:t>2</w:t>
        </w:r>
        <w:r>
          <w:rPr>
            <w:noProof/>
          </w:rPr>
          <w:fldChar w:fldCharType="end"/>
        </w:r>
      </w:p>
    </w:sdtContent>
  </w:sdt>
  <w:p w14:paraId="5EA23281" w14:textId="77777777" w:rsidR="00DA009D" w:rsidRDefault="00DA009D">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1887F" w14:textId="7A38C8E1" w:rsidR="00DA009D" w:rsidRDefault="00DA009D">
    <w:pPr>
      <w:pStyle w:val="Pta"/>
    </w:pPr>
    <w:r>
      <w:rPr>
        <w:rFonts w:ascii="Arial" w:hAnsi="Arial" w:cs="Arial"/>
        <w:sz w:val="16"/>
        <w:szCs w:val="16"/>
      </w:rPr>
      <w:t xml:space="preserve">Príručka pre odborných hodnotiteľov IROP, verzia </w:t>
    </w:r>
    <w:r w:rsidR="0033147A">
      <w:rPr>
        <w:rFonts w:ascii="Arial" w:hAnsi="Arial" w:cs="Arial"/>
        <w:sz w:val="16"/>
        <w:szCs w:val="16"/>
      </w:rPr>
      <w:t>12.</w:t>
    </w:r>
    <w:del w:id="3" w:author="OM1" w:date="2022-05-25T09:27:00Z">
      <w:r w:rsidR="0033147A" w:rsidDel="003F0C43">
        <w:rPr>
          <w:rFonts w:ascii="Arial" w:hAnsi="Arial" w:cs="Arial"/>
          <w:sz w:val="16"/>
          <w:szCs w:val="16"/>
        </w:rPr>
        <w:delText>0</w:delText>
      </w:r>
    </w:del>
    <w:ins w:id="4" w:author="OM1" w:date="2022-05-25T09:27:00Z">
      <w:r w:rsidR="003F0C43">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859B5" w14:textId="77777777" w:rsidR="00DA009D" w:rsidRDefault="00DA009D" w:rsidP="006447D5">
      <w:pPr>
        <w:spacing w:after="0" w:line="240" w:lineRule="auto"/>
      </w:pPr>
      <w:r>
        <w:separator/>
      </w:r>
    </w:p>
  </w:footnote>
  <w:footnote w:type="continuationSeparator" w:id="0">
    <w:p w14:paraId="53F96A3C" w14:textId="77777777" w:rsidR="00DA009D" w:rsidRDefault="00DA009D" w:rsidP="006447D5">
      <w:pPr>
        <w:spacing w:after="0" w:line="240" w:lineRule="auto"/>
      </w:pPr>
      <w:r>
        <w:continuationSeparator/>
      </w:r>
    </w:p>
  </w:footnote>
  <w:footnote w:id="1">
    <w:p w14:paraId="00C0742C" w14:textId="77777777" w:rsidR="00C76C2A" w:rsidRPr="00825CEF" w:rsidRDefault="00C76C2A" w:rsidP="00C76C2A">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po 1.7.2019</w:t>
      </w:r>
      <w:r w:rsidRPr="00C67A7A">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D52F0" w14:textId="77777777" w:rsidR="0049391B" w:rsidRDefault="0049391B">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0A4C3" w14:textId="4C077158" w:rsidR="00DA009D" w:rsidRDefault="00DA009D">
    <w:pPr>
      <w:pStyle w:val="Hlavika"/>
    </w:pPr>
    <w: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9B374" w14:textId="65424A6F" w:rsidR="00352B8D" w:rsidRDefault="00352B8D" w:rsidP="00352B8D">
    <w:pPr>
      <w:pStyle w:val="Hlavika"/>
      <w:tabs>
        <w:tab w:val="left" w:pos="708"/>
      </w:tabs>
      <w:jc w:val="center"/>
    </w:pPr>
    <w:r>
      <w:rPr>
        <w:noProof/>
        <w:lang w:eastAsia="sk-SK"/>
      </w:rPr>
      <w:drawing>
        <wp:anchor distT="0" distB="0" distL="114300" distR="114300" simplePos="0" relativeHeight="251659264" behindDoc="1" locked="0" layoutInCell="1" allowOverlap="1" wp14:anchorId="58D4BC1E" wp14:editId="64C1435E">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7" name="Obrázok 7"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7441A171" wp14:editId="1BAA6925">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8" name="Obrázok 8"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14DB5507" wp14:editId="3FF8BB8E">
          <wp:extent cx="2403475" cy="637540"/>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85782"/>
    <w:multiLevelType w:val="hybridMultilevel"/>
    <w:tmpl w:val="974017E6"/>
    <w:lvl w:ilvl="0" w:tplc="08090001">
      <w:start w:val="1"/>
      <w:numFmt w:val="bullet"/>
      <w:lvlText w:val=""/>
      <w:lvlJc w:val="left"/>
      <w:pPr>
        <w:ind w:left="1776" w:hanging="360"/>
      </w:pPr>
      <w:rPr>
        <w:rFonts w:ascii="Symbol" w:hAnsi="Symbol"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1" w15:restartNumberingAfterBreak="0">
    <w:nsid w:val="16725000"/>
    <w:multiLevelType w:val="hybridMultilevel"/>
    <w:tmpl w:val="AD2A942E"/>
    <w:lvl w:ilvl="0" w:tplc="1F6E4746">
      <w:start w:val="7"/>
      <w:numFmt w:val="bullet"/>
      <w:lvlText w:val="-"/>
      <w:lvlJc w:val="left"/>
      <w:pPr>
        <w:ind w:left="720" w:hanging="360"/>
      </w:pPr>
      <w:rPr>
        <w:rFonts w:ascii="Arial" w:eastAsia="Arial Unicode MS" w:hAnsi="Arial" w:cs="Arial" w:hint="default"/>
      </w:rPr>
    </w:lvl>
    <w:lvl w:ilvl="1" w:tplc="75802F70">
      <w:numFmt w:val="bullet"/>
      <w:lvlText w:val="-"/>
      <w:lvlJc w:val="left"/>
      <w:pPr>
        <w:ind w:left="1440" w:hanging="360"/>
      </w:pPr>
      <w:rPr>
        <w:rFonts w:ascii="Times New Roman" w:hAnsi="Times New Roman" w:cs="Times New Roman"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874467"/>
    <w:multiLevelType w:val="hybridMultilevel"/>
    <w:tmpl w:val="DF28971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0"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12" w15:restartNumberingAfterBreak="0">
    <w:nsid w:val="5B0477AE"/>
    <w:multiLevelType w:val="hybridMultilevel"/>
    <w:tmpl w:val="3C8E8B84"/>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E00C35"/>
    <w:multiLevelType w:val="hybridMultilevel"/>
    <w:tmpl w:val="11484170"/>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9175577"/>
    <w:multiLevelType w:val="hybridMultilevel"/>
    <w:tmpl w:val="3BB4B28C"/>
    <w:lvl w:ilvl="0" w:tplc="A03CCA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17" w15:restartNumberingAfterBreak="0">
    <w:nsid w:val="723D5BF8"/>
    <w:multiLevelType w:val="hybridMultilevel"/>
    <w:tmpl w:val="E408A19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DCD6A77"/>
    <w:multiLevelType w:val="hybridMultilevel"/>
    <w:tmpl w:val="630AF7F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6"/>
  </w:num>
  <w:num w:numId="4">
    <w:abstractNumId w:val="1"/>
  </w:num>
  <w:num w:numId="5">
    <w:abstractNumId w:val="15"/>
  </w:num>
  <w:num w:numId="6">
    <w:abstractNumId w:val="8"/>
  </w:num>
  <w:num w:numId="7">
    <w:abstractNumId w:val="10"/>
  </w:num>
  <w:num w:numId="8">
    <w:abstractNumId w:val="3"/>
  </w:num>
  <w:num w:numId="9">
    <w:abstractNumId w:val="5"/>
  </w:num>
  <w:num w:numId="10">
    <w:abstractNumId w:val="0"/>
  </w:num>
  <w:num w:numId="11">
    <w:abstractNumId w:val="12"/>
  </w:num>
  <w:num w:numId="12">
    <w:abstractNumId w:val="4"/>
  </w:num>
  <w:num w:numId="13">
    <w:abstractNumId w:val="13"/>
  </w:num>
  <w:num w:numId="14">
    <w:abstractNumId w:val="17"/>
  </w:num>
  <w:num w:numId="15">
    <w:abstractNumId w:val="9"/>
  </w:num>
  <w:num w:numId="16">
    <w:abstractNumId w:val="16"/>
  </w:num>
  <w:num w:numId="17">
    <w:abstractNumId w:val="11"/>
  </w:num>
  <w:num w:numId="18">
    <w:abstractNumId w:val="14"/>
  </w:num>
  <w:num w:numId="19">
    <w:abstractNumId w:val="7"/>
  </w:num>
  <w:numIdMacAtCleanup w:val="1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trackRevisions/>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237B7"/>
    <w:rsid w:val="00025E66"/>
    <w:rsid w:val="00027400"/>
    <w:rsid w:val="00032EAB"/>
    <w:rsid w:val="00033031"/>
    <w:rsid w:val="00033689"/>
    <w:rsid w:val="00033F84"/>
    <w:rsid w:val="0003655E"/>
    <w:rsid w:val="00037EBC"/>
    <w:rsid w:val="0004093B"/>
    <w:rsid w:val="00040A22"/>
    <w:rsid w:val="0004535A"/>
    <w:rsid w:val="0004751F"/>
    <w:rsid w:val="00050C4F"/>
    <w:rsid w:val="0005343F"/>
    <w:rsid w:val="00053DF4"/>
    <w:rsid w:val="000556FF"/>
    <w:rsid w:val="00055A2D"/>
    <w:rsid w:val="000575AA"/>
    <w:rsid w:val="000579E5"/>
    <w:rsid w:val="00063618"/>
    <w:rsid w:val="0006402A"/>
    <w:rsid w:val="00066478"/>
    <w:rsid w:val="00066F7E"/>
    <w:rsid w:val="00067A71"/>
    <w:rsid w:val="00067D25"/>
    <w:rsid w:val="0007012A"/>
    <w:rsid w:val="00071E45"/>
    <w:rsid w:val="0007302B"/>
    <w:rsid w:val="00073386"/>
    <w:rsid w:val="0007528B"/>
    <w:rsid w:val="0007582F"/>
    <w:rsid w:val="00075A93"/>
    <w:rsid w:val="00077446"/>
    <w:rsid w:val="0008016F"/>
    <w:rsid w:val="00086E7D"/>
    <w:rsid w:val="0008777E"/>
    <w:rsid w:val="00091EAB"/>
    <w:rsid w:val="000944CC"/>
    <w:rsid w:val="00094552"/>
    <w:rsid w:val="000956D6"/>
    <w:rsid w:val="0009706F"/>
    <w:rsid w:val="00097647"/>
    <w:rsid w:val="000A0912"/>
    <w:rsid w:val="000A09C2"/>
    <w:rsid w:val="000A14D4"/>
    <w:rsid w:val="000A1A93"/>
    <w:rsid w:val="000A4564"/>
    <w:rsid w:val="000A74C2"/>
    <w:rsid w:val="000B046D"/>
    <w:rsid w:val="000B1A1F"/>
    <w:rsid w:val="000B1F02"/>
    <w:rsid w:val="000B38D8"/>
    <w:rsid w:val="000B629F"/>
    <w:rsid w:val="000B7F29"/>
    <w:rsid w:val="000C0810"/>
    <w:rsid w:val="000C159E"/>
    <w:rsid w:val="000C67EC"/>
    <w:rsid w:val="000D10F0"/>
    <w:rsid w:val="000D28B0"/>
    <w:rsid w:val="000E2F43"/>
    <w:rsid w:val="000E47C9"/>
    <w:rsid w:val="000E70CF"/>
    <w:rsid w:val="000F030A"/>
    <w:rsid w:val="000F1331"/>
    <w:rsid w:val="000F65E0"/>
    <w:rsid w:val="001003D5"/>
    <w:rsid w:val="00101BD6"/>
    <w:rsid w:val="001045B7"/>
    <w:rsid w:val="00106511"/>
    <w:rsid w:val="00107DC2"/>
    <w:rsid w:val="0011119E"/>
    <w:rsid w:val="00112804"/>
    <w:rsid w:val="00112DDE"/>
    <w:rsid w:val="0011326C"/>
    <w:rsid w:val="00115CCB"/>
    <w:rsid w:val="00116456"/>
    <w:rsid w:val="00120632"/>
    <w:rsid w:val="001206CD"/>
    <w:rsid w:val="00120768"/>
    <w:rsid w:val="001266A0"/>
    <w:rsid w:val="00126D3D"/>
    <w:rsid w:val="0012785C"/>
    <w:rsid w:val="0013048D"/>
    <w:rsid w:val="0013059F"/>
    <w:rsid w:val="00132A53"/>
    <w:rsid w:val="0013534B"/>
    <w:rsid w:val="0013600D"/>
    <w:rsid w:val="00137830"/>
    <w:rsid w:val="00140F7A"/>
    <w:rsid w:val="0014117A"/>
    <w:rsid w:val="00142A25"/>
    <w:rsid w:val="00142FD9"/>
    <w:rsid w:val="00144AC5"/>
    <w:rsid w:val="001502C2"/>
    <w:rsid w:val="00150B3D"/>
    <w:rsid w:val="001512D6"/>
    <w:rsid w:val="0015422F"/>
    <w:rsid w:val="001543EC"/>
    <w:rsid w:val="001545C9"/>
    <w:rsid w:val="001548DC"/>
    <w:rsid w:val="00160EAF"/>
    <w:rsid w:val="00160F98"/>
    <w:rsid w:val="0016276E"/>
    <w:rsid w:val="00163155"/>
    <w:rsid w:val="00167B75"/>
    <w:rsid w:val="00167FDF"/>
    <w:rsid w:val="00170C4D"/>
    <w:rsid w:val="00171453"/>
    <w:rsid w:val="001714EF"/>
    <w:rsid w:val="00171942"/>
    <w:rsid w:val="00171E49"/>
    <w:rsid w:val="00173794"/>
    <w:rsid w:val="001763AE"/>
    <w:rsid w:val="001769BC"/>
    <w:rsid w:val="001816FF"/>
    <w:rsid w:val="00182222"/>
    <w:rsid w:val="00185BAD"/>
    <w:rsid w:val="00185EE7"/>
    <w:rsid w:val="0018641E"/>
    <w:rsid w:val="00186AB8"/>
    <w:rsid w:val="00187338"/>
    <w:rsid w:val="00187E8D"/>
    <w:rsid w:val="00192A08"/>
    <w:rsid w:val="00194D21"/>
    <w:rsid w:val="00196B21"/>
    <w:rsid w:val="001A0C9F"/>
    <w:rsid w:val="001B2B15"/>
    <w:rsid w:val="001B2F51"/>
    <w:rsid w:val="001B2FAA"/>
    <w:rsid w:val="001B5310"/>
    <w:rsid w:val="001C1F44"/>
    <w:rsid w:val="001C3114"/>
    <w:rsid w:val="001C3115"/>
    <w:rsid w:val="001C4E4B"/>
    <w:rsid w:val="001C5553"/>
    <w:rsid w:val="001C6E7D"/>
    <w:rsid w:val="001C7563"/>
    <w:rsid w:val="001D0B8B"/>
    <w:rsid w:val="001D0EA9"/>
    <w:rsid w:val="001D15EF"/>
    <w:rsid w:val="001D172E"/>
    <w:rsid w:val="001D1854"/>
    <w:rsid w:val="001D1A22"/>
    <w:rsid w:val="001D2BEA"/>
    <w:rsid w:val="001D4D1D"/>
    <w:rsid w:val="001E10C6"/>
    <w:rsid w:val="001E2E8A"/>
    <w:rsid w:val="001E3944"/>
    <w:rsid w:val="001E6A35"/>
    <w:rsid w:val="001F0938"/>
    <w:rsid w:val="001F3E5F"/>
    <w:rsid w:val="001F479F"/>
    <w:rsid w:val="001F618A"/>
    <w:rsid w:val="00201351"/>
    <w:rsid w:val="002018EB"/>
    <w:rsid w:val="002028E6"/>
    <w:rsid w:val="0020593D"/>
    <w:rsid w:val="00206A9C"/>
    <w:rsid w:val="00212F85"/>
    <w:rsid w:val="002138BA"/>
    <w:rsid w:val="00214217"/>
    <w:rsid w:val="00217790"/>
    <w:rsid w:val="00226709"/>
    <w:rsid w:val="002300F0"/>
    <w:rsid w:val="002374A5"/>
    <w:rsid w:val="00237713"/>
    <w:rsid w:val="002378A3"/>
    <w:rsid w:val="00240572"/>
    <w:rsid w:val="00241F1A"/>
    <w:rsid w:val="00255E90"/>
    <w:rsid w:val="002573C6"/>
    <w:rsid w:val="00260B63"/>
    <w:rsid w:val="0026214A"/>
    <w:rsid w:val="0026608A"/>
    <w:rsid w:val="00266091"/>
    <w:rsid w:val="0026684D"/>
    <w:rsid w:val="0027284E"/>
    <w:rsid w:val="00280FAD"/>
    <w:rsid w:val="00281453"/>
    <w:rsid w:val="00282597"/>
    <w:rsid w:val="00284E4C"/>
    <w:rsid w:val="0028704D"/>
    <w:rsid w:val="00292048"/>
    <w:rsid w:val="002942EF"/>
    <w:rsid w:val="00295AC2"/>
    <w:rsid w:val="0029749B"/>
    <w:rsid w:val="00297E2A"/>
    <w:rsid w:val="002A0F60"/>
    <w:rsid w:val="002A26AF"/>
    <w:rsid w:val="002A2BB6"/>
    <w:rsid w:val="002B3A18"/>
    <w:rsid w:val="002B4BB6"/>
    <w:rsid w:val="002B5816"/>
    <w:rsid w:val="002B5AC2"/>
    <w:rsid w:val="002B5ACF"/>
    <w:rsid w:val="002B7238"/>
    <w:rsid w:val="002C06FE"/>
    <w:rsid w:val="002C1952"/>
    <w:rsid w:val="002C1CA8"/>
    <w:rsid w:val="002C58C1"/>
    <w:rsid w:val="002D0E71"/>
    <w:rsid w:val="002D30EF"/>
    <w:rsid w:val="002D5412"/>
    <w:rsid w:val="002D56BC"/>
    <w:rsid w:val="002E24F1"/>
    <w:rsid w:val="002E4498"/>
    <w:rsid w:val="002E4660"/>
    <w:rsid w:val="002E4D51"/>
    <w:rsid w:val="002E7672"/>
    <w:rsid w:val="002F07B1"/>
    <w:rsid w:val="002F1E14"/>
    <w:rsid w:val="002F40AF"/>
    <w:rsid w:val="002F6ED4"/>
    <w:rsid w:val="002F70FE"/>
    <w:rsid w:val="0030040A"/>
    <w:rsid w:val="00300639"/>
    <w:rsid w:val="00303C57"/>
    <w:rsid w:val="00305551"/>
    <w:rsid w:val="00306BC7"/>
    <w:rsid w:val="00307EB6"/>
    <w:rsid w:val="00310E9D"/>
    <w:rsid w:val="003117F9"/>
    <w:rsid w:val="00322B2E"/>
    <w:rsid w:val="00325B0D"/>
    <w:rsid w:val="003269E1"/>
    <w:rsid w:val="0033037A"/>
    <w:rsid w:val="0033147A"/>
    <w:rsid w:val="003320FE"/>
    <w:rsid w:val="00333E25"/>
    <w:rsid w:val="00335C18"/>
    <w:rsid w:val="003363C7"/>
    <w:rsid w:val="00336872"/>
    <w:rsid w:val="0033785C"/>
    <w:rsid w:val="00343810"/>
    <w:rsid w:val="00343C4B"/>
    <w:rsid w:val="00343E80"/>
    <w:rsid w:val="003479E8"/>
    <w:rsid w:val="00350F04"/>
    <w:rsid w:val="00352B8D"/>
    <w:rsid w:val="00355BD1"/>
    <w:rsid w:val="00360E25"/>
    <w:rsid w:val="003622A9"/>
    <w:rsid w:val="003627FB"/>
    <w:rsid w:val="003631E5"/>
    <w:rsid w:val="00363ACD"/>
    <w:rsid w:val="00364B6A"/>
    <w:rsid w:val="00365AF1"/>
    <w:rsid w:val="00366994"/>
    <w:rsid w:val="0037098A"/>
    <w:rsid w:val="003734EE"/>
    <w:rsid w:val="003751DB"/>
    <w:rsid w:val="003761E9"/>
    <w:rsid w:val="00380C46"/>
    <w:rsid w:val="0038173A"/>
    <w:rsid w:val="00381A09"/>
    <w:rsid w:val="0038512E"/>
    <w:rsid w:val="00386033"/>
    <w:rsid w:val="00390099"/>
    <w:rsid w:val="00392C0B"/>
    <w:rsid w:val="00393DD9"/>
    <w:rsid w:val="003940A4"/>
    <w:rsid w:val="00395D2F"/>
    <w:rsid w:val="003A004E"/>
    <w:rsid w:val="003A2655"/>
    <w:rsid w:val="003A6C8E"/>
    <w:rsid w:val="003B0E9E"/>
    <w:rsid w:val="003B22C6"/>
    <w:rsid w:val="003B32AA"/>
    <w:rsid w:val="003C0029"/>
    <w:rsid w:val="003C19C2"/>
    <w:rsid w:val="003C1E0A"/>
    <w:rsid w:val="003C3AA4"/>
    <w:rsid w:val="003C4EF8"/>
    <w:rsid w:val="003C52DC"/>
    <w:rsid w:val="003C7523"/>
    <w:rsid w:val="003C7A2D"/>
    <w:rsid w:val="003D0A01"/>
    <w:rsid w:val="003D0B3E"/>
    <w:rsid w:val="003D3AEE"/>
    <w:rsid w:val="003D558C"/>
    <w:rsid w:val="003E1BA7"/>
    <w:rsid w:val="003E55DE"/>
    <w:rsid w:val="003E6C4E"/>
    <w:rsid w:val="003E706F"/>
    <w:rsid w:val="003F00AA"/>
    <w:rsid w:val="003F0C43"/>
    <w:rsid w:val="003F2385"/>
    <w:rsid w:val="003F28D3"/>
    <w:rsid w:val="003F2E32"/>
    <w:rsid w:val="003F6AF3"/>
    <w:rsid w:val="003F749D"/>
    <w:rsid w:val="003F76E1"/>
    <w:rsid w:val="00401AB4"/>
    <w:rsid w:val="00402583"/>
    <w:rsid w:val="00404055"/>
    <w:rsid w:val="00405B92"/>
    <w:rsid w:val="00410E74"/>
    <w:rsid w:val="00411130"/>
    <w:rsid w:val="00412C46"/>
    <w:rsid w:val="00412FA0"/>
    <w:rsid w:val="00413E8F"/>
    <w:rsid w:val="00415A0F"/>
    <w:rsid w:val="00420061"/>
    <w:rsid w:val="004207A1"/>
    <w:rsid w:val="004208C1"/>
    <w:rsid w:val="00420E07"/>
    <w:rsid w:val="0042187F"/>
    <w:rsid w:val="004232C8"/>
    <w:rsid w:val="00424145"/>
    <w:rsid w:val="00424C2F"/>
    <w:rsid w:val="0042607F"/>
    <w:rsid w:val="004303F6"/>
    <w:rsid w:val="00431318"/>
    <w:rsid w:val="00431B90"/>
    <w:rsid w:val="00437985"/>
    <w:rsid w:val="00440986"/>
    <w:rsid w:val="00441238"/>
    <w:rsid w:val="00442D84"/>
    <w:rsid w:val="00444FCC"/>
    <w:rsid w:val="0044548E"/>
    <w:rsid w:val="00445684"/>
    <w:rsid w:val="00445704"/>
    <w:rsid w:val="004478BA"/>
    <w:rsid w:val="00447D47"/>
    <w:rsid w:val="00450852"/>
    <w:rsid w:val="00453E6F"/>
    <w:rsid w:val="00454BA6"/>
    <w:rsid w:val="00457071"/>
    <w:rsid w:val="00461E72"/>
    <w:rsid w:val="0046542E"/>
    <w:rsid w:val="00467B03"/>
    <w:rsid w:val="00480D9F"/>
    <w:rsid w:val="0048459B"/>
    <w:rsid w:val="00487D10"/>
    <w:rsid w:val="00487E6A"/>
    <w:rsid w:val="0049086C"/>
    <w:rsid w:val="00492286"/>
    <w:rsid w:val="00492C48"/>
    <w:rsid w:val="00493914"/>
    <w:rsid w:val="0049391B"/>
    <w:rsid w:val="00495768"/>
    <w:rsid w:val="0049731C"/>
    <w:rsid w:val="004A1D70"/>
    <w:rsid w:val="004A53E5"/>
    <w:rsid w:val="004A6CA0"/>
    <w:rsid w:val="004A7540"/>
    <w:rsid w:val="004B31A8"/>
    <w:rsid w:val="004B5519"/>
    <w:rsid w:val="004B5B76"/>
    <w:rsid w:val="004B756D"/>
    <w:rsid w:val="004C301F"/>
    <w:rsid w:val="004D222E"/>
    <w:rsid w:val="004D5670"/>
    <w:rsid w:val="004D7AAF"/>
    <w:rsid w:val="004E0F21"/>
    <w:rsid w:val="004E27AC"/>
    <w:rsid w:val="004E399D"/>
    <w:rsid w:val="004E4939"/>
    <w:rsid w:val="004E4BEF"/>
    <w:rsid w:val="004E6F28"/>
    <w:rsid w:val="004F40BE"/>
    <w:rsid w:val="004F43AF"/>
    <w:rsid w:val="004F4B9F"/>
    <w:rsid w:val="004F4E79"/>
    <w:rsid w:val="004F5AEB"/>
    <w:rsid w:val="004F5BFC"/>
    <w:rsid w:val="004F648C"/>
    <w:rsid w:val="004F7D78"/>
    <w:rsid w:val="00500BF4"/>
    <w:rsid w:val="0050633F"/>
    <w:rsid w:val="0051226C"/>
    <w:rsid w:val="00513B4B"/>
    <w:rsid w:val="00514DCC"/>
    <w:rsid w:val="00515D29"/>
    <w:rsid w:val="00516589"/>
    <w:rsid w:val="00516E0E"/>
    <w:rsid w:val="0051771A"/>
    <w:rsid w:val="00523E83"/>
    <w:rsid w:val="00524762"/>
    <w:rsid w:val="005268B1"/>
    <w:rsid w:val="00526E9D"/>
    <w:rsid w:val="00527195"/>
    <w:rsid w:val="005273A4"/>
    <w:rsid w:val="0053124B"/>
    <w:rsid w:val="00533EDA"/>
    <w:rsid w:val="00534058"/>
    <w:rsid w:val="00534E85"/>
    <w:rsid w:val="0053673B"/>
    <w:rsid w:val="0054149D"/>
    <w:rsid w:val="00541BF8"/>
    <w:rsid w:val="0054484D"/>
    <w:rsid w:val="005453CA"/>
    <w:rsid w:val="00547033"/>
    <w:rsid w:val="005507D3"/>
    <w:rsid w:val="005513C6"/>
    <w:rsid w:val="005519BC"/>
    <w:rsid w:val="00555456"/>
    <w:rsid w:val="005571D3"/>
    <w:rsid w:val="00561444"/>
    <w:rsid w:val="00564DB5"/>
    <w:rsid w:val="00570C5D"/>
    <w:rsid w:val="005718E8"/>
    <w:rsid w:val="005724F3"/>
    <w:rsid w:val="0057380A"/>
    <w:rsid w:val="00574B69"/>
    <w:rsid w:val="0057652E"/>
    <w:rsid w:val="00577073"/>
    <w:rsid w:val="00580B19"/>
    <w:rsid w:val="00581A45"/>
    <w:rsid w:val="00581C5F"/>
    <w:rsid w:val="0058419A"/>
    <w:rsid w:val="00590DFC"/>
    <w:rsid w:val="0059209D"/>
    <w:rsid w:val="00595B20"/>
    <w:rsid w:val="0059761F"/>
    <w:rsid w:val="005A2A5C"/>
    <w:rsid w:val="005A36D1"/>
    <w:rsid w:val="005A63A9"/>
    <w:rsid w:val="005A6C30"/>
    <w:rsid w:val="005B1EA3"/>
    <w:rsid w:val="005B3219"/>
    <w:rsid w:val="005B7014"/>
    <w:rsid w:val="005C0D61"/>
    <w:rsid w:val="005C1D17"/>
    <w:rsid w:val="005C1ED3"/>
    <w:rsid w:val="005C785E"/>
    <w:rsid w:val="005D0BF4"/>
    <w:rsid w:val="005D281E"/>
    <w:rsid w:val="005D52B4"/>
    <w:rsid w:val="005D6275"/>
    <w:rsid w:val="005D6E5B"/>
    <w:rsid w:val="005D7E4E"/>
    <w:rsid w:val="005E071B"/>
    <w:rsid w:val="005E1BA1"/>
    <w:rsid w:val="005E5F54"/>
    <w:rsid w:val="005E6A10"/>
    <w:rsid w:val="005F092D"/>
    <w:rsid w:val="005F10A6"/>
    <w:rsid w:val="005F1CD6"/>
    <w:rsid w:val="005F4EC3"/>
    <w:rsid w:val="005F7DA9"/>
    <w:rsid w:val="00600B81"/>
    <w:rsid w:val="00602056"/>
    <w:rsid w:val="006051BA"/>
    <w:rsid w:val="00611A9C"/>
    <w:rsid w:val="00612B73"/>
    <w:rsid w:val="0061310C"/>
    <w:rsid w:val="0061449B"/>
    <w:rsid w:val="00620D6F"/>
    <w:rsid w:val="00625F8F"/>
    <w:rsid w:val="006272B6"/>
    <w:rsid w:val="00630F0F"/>
    <w:rsid w:val="00630F27"/>
    <w:rsid w:val="00633BC1"/>
    <w:rsid w:val="0063565C"/>
    <w:rsid w:val="00637D4D"/>
    <w:rsid w:val="00642F8E"/>
    <w:rsid w:val="00643048"/>
    <w:rsid w:val="0064304C"/>
    <w:rsid w:val="006436E8"/>
    <w:rsid w:val="0064427B"/>
    <w:rsid w:val="006447D5"/>
    <w:rsid w:val="0064554C"/>
    <w:rsid w:val="00652499"/>
    <w:rsid w:val="00652E07"/>
    <w:rsid w:val="0065431D"/>
    <w:rsid w:val="00656A72"/>
    <w:rsid w:val="00662203"/>
    <w:rsid w:val="00662366"/>
    <w:rsid w:val="006639C1"/>
    <w:rsid w:val="006651B3"/>
    <w:rsid w:val="006670AA"/>
    <w:rsid w:val="006676D8"/>
    <w:rsid w:val="0066798E"/>
    <w:rsid w:val="0067051A"/>
    <w:rsid w:val="00670E51"/>
    <w:rsid w:val="0067180D"/>
    <w:rsid w:val="0067272E"/>
    <w:rsid w:val="00673B26"/>
    <w:rsid w:val="0067698B"/>
    <w:rsid w:val="00677B16"/>
    <w:rsid w:val="00683121"/>
    <w:rsid w:val="00683495"/>
    <w:rsid w:val="00683692"/>
    <w:rsid w:val="00685204"/>
    <w:rsid w:val="0068696A"/>
    <w:rsid w:val="00687E8C"/>
    <w:rsid w:val="006964D9"/>
    <w:rsid w:val="006A2171"/>
    <w:rsid w:val="006A373F"/>
    <w:rsid w:val="006B000A"/>
    <w:rsid w:val="006B17F7"/>
    <w:rsid w:val="006B236A"/>
    <w:rsid w:val="006B396B"/>
    <w:rsid w:val="006B3FDE"/>
    <w:rsid w:val="006B46B3"/>
    <w:rsid w:val="006B53D9"/>
    <w:rsid w:val="006B58E1"/>
    <w:rsid w:val="006B6A91"/>
    <w:rsid w:val="006C072F"/>
    <w:rsid w:val="006C0E70"/>
    <w:rsid w:val="006C2958"/>
    <w:rsid w:val="006C38A1"/>
    <w:rsid w:val="006C40FE"/>
    <w:rsid w:val="006C597B"/>
    <w:rsid w:val="006C5BBE"/>
    <w:rsid w:val="006C6186"/>
    <w:rsid w:val="006D44E2"/>
    <w:rsid w:val="006D4CDB"/>
    <w:rsid w:val="006D5679"/>
    <w:rsid w:val="006E2422"/>
    <w:rsid w:val="006E67EF"/>
    <w:rsid w:val="006F242F"/>
    <w:rsid w:val="006F283B"/>
    <w:rsid w:val="006F6E4B"/>
    <w:rsid w:val="006F757D"/>
    <w:rsid w:val="00701BF5"/>
    <w:rsid w:val="00711E08"/>
    <w:rsid w:val="007138C7"/>
    <w:rsid w:val="007143A1"/>
    <w:rsid w:val="00715F66"/>
    <w:rsid w:val="00720FFF"/>
    <w:rsid w:val="00730E46"/>
    <w:rsid w:val="0073146E"/>
    <w:rsid w:val="0073295A"/>
    <w:rsid w:val="00736B1F"/>
    <w:rsid w:val="00737833"/>
    <w:rsid w:val="00737FE6"/>
    <w:rsid w:val="00746BA3"/>
    <w:rsid w:val="00747388"/>
    <w:rsid w:val="00747775"/>
    <w:rsid w:val="0075185F"/>
    <w:rsid w:val="00755505"/>
    <w:rsid w:val="0076155E"/>
    <w:rsid w:val="007630CE"/>
    <w:rsid w:val="007631C6"/>
    <w:rsid w:val="00767508"/>
    <w:rsid w:val="00771679"/>
    <w:rsid w:val="007737E3"/>
    <w:rsid w:val="00775650"/>
    <w:rsid w:val="00776E20"/>
    <w:rsid w:val="007800FA"/>
    <w:rsid w:val="0078128F"/>
    <w:rsid w:val="00781E9F"/>
    <w:rsid w:val="00783A2D"/>
    <w:rsid w:val="007856E6"/>
    <w:rsid w:val="0078763D"/>
    <w:rsid w:val="00792E96"/>
    <w:rsid w:val="0079360D"/>
    <w:rsid w:val="007940D0"/>
    <w:rsid w:val="007944B8"/>
    <w:rsid w:val="007953A8"/>
    <w:rsid w:val="00795438"/>
    <w:rsid w:val="00796DC9"/>
    <w:rsid w:val="007977AF"/>
    <w:rsid w:val="007A21D8"/>
    <w:rsid w:val="007A388A"/>
    <w:rsid w:val="007A3934"/>
    <w:rsid w:val="007A4AF0"/>
    <w:rsid w:val="007A6B63"/>
    <w:rsid w:val="007A6E45"/>
    <w:rsid w:val="007A7396"/>
    <w:rsid w:val="007B1085"/>
    <w:rsid w:val="007B24D7"/>
    <w:rsid w:val="007B39BB"/>
    <w:rsid w:val="007B60AF"/>
    <w:rsid w:val="007B6E70"/>
    <w:rsid w:val="007C1218"/>
    <w:rsid w:val="007C13C3"/>
    <w:rsid w:val="007C2BCD"/>
    <w:rsid w:val="007C416E"/>
    <w:rsid w:val="007D2241"/>
    <w:rsid w:val="007D36B4"/>
    <w:rsid w:val="007D4C56"/>
    <w:rsid w:val="007D4EEE"/>
    <w:rsid w:val="007D69B7"/>
    <w:rsid w:val="007E0D53"/>
    <w:rsid w:val="007E35A8"/>
    <w:rsid w:val="007E5B56"/>
    <w:rsid w:val="007E6F49"/>
    <w:rsid w:val="007E7DF9"/>
    <w:rsid w:val="007F1F08"/>
    <w:rsid w:val="007F3AD3"/>
    <w:rsid w:val="007F3C73"/>
    <w:rsid w:val="007F4600"/>
    <w:rsid w:val="007F5FAE"/>
    <w:rsid w:val="007F736B"/>
    <w:rsid w:val="007F7E5D"/>
    <w:rsid w:val="00805D7F"/>
    <w:rsid w:val="00813C2A"/>
    <w:rsid w:val="00815F8F"/>
    <w:rsid w:val="00816151"/>
    <w:rsid w:val="0081737B"/>
    <w:rsid w:val="00821159"/>
    <w:rsid w:val="00823E50"/>
    <w:rsid w:val="0082565A"/>
    <w:rsid w:val="008258C4"/>
    <w:rsid w:val="00827943"/>
    <w:rsid w:val="0083092E"/>
    <w:rsid w:val="00831E5A"/>
    <w:rsid w:val="00834FA7"/>
    <w:rsid w:val="008351C2"/>
    <w:rsid w:val="00836214"/>
    <w:rsid w:val="008375BA"/>
    <w:rsid w:val="00837E14"/>
    <w:rsid w:val="008410AE"/>
    <w:rsid w:val="008411C7"/>
    <w:rsid w:val="0084248B"/>
    <w:rsid w:val="00842797"/>
    <w:rsid w:val="0084546E"/>
    <w:rsid w:val="00846C60"/>
    <w:rsid w:val="0085134A"/>
    <w:rsid w:val="008520E6"/>
    <w:rsid w:val="008531CF"/>
    <w:rsid w:val="00853E10"/>
    <w:rsid w:val="008544DC"/>
    <w:rsid w:val="008677D8"/>
    <w:rsid w:val="00877DCB"/>
    <w:rsid w:val="00881404"/>
    <w:rsid w:val="008836B7"/>
    <w:rsid w:val="00883CEB"/>
    <w:rsid w:val="00884B2A"/>
    <w:rsid w:val="00887D7C"/>
    <w:rsid w:val="00891952"/>
    <w:rsid w:val="00892C76"/>
    <w:rsid w:val="008947CB"/>
    <w:rsid w:val="00894842"/>
    <w:rsid w:val="0089625B"/>
    <w:rsid w:val="008976E0"/>
    <w:rsid w:val="008A0B3C"/>
    <w:rsid w:val="008A17F8"/>
    <w:rsid w:val="008A4BA9"/>
    <w:rsid w:val="008A53D5"/>
    <w:rsid w:val="008A57E8"/>
    <w:rsid w:val="008A584C"/>
    <w:rsid w:val="008A61FD"/>
    <w:rsid w:val="008A769D"/>
    <w:rsid w:val="008A7B5A"/>
    <w:rsid w:val="008A7F04"/>
    <w:rsid w:val="008B1462"/>
    <w:rsid w:val="008B4A3B"/>
    <w:rsid w:val="008C045A"/>
    <w:rsid w:val="008C062F"/>
    <w:rsid w:val="008C1195"/>
    <w:rsid w:val="008C2626"/>
    <w:rsid w:val="008C3460"/>
    <w:rsid w:val="008C3491"/>
    <w:rsid w:val="008C6419"/>
    <w:rsid w:val="008D1804"/>
    <w:rsid w:val="008D1B96"/>
    <w:rsid w:val="008D2056"/>
    <w:rsid w:val="008D2C23"/>
    <w:rsid w:val="008D41D9"/>
    <w:rsid w:val="008D4B93"/>
    <w:rsid w:val="008D6238"/>
    <w:rsid w:val="008D638C"/>
    <w:rsid w:val="008D64DE"/>
    <w:rsid w:val="008D71E2"/>
    <w:rsid w:val="008E0299"/>
    <w:rsid w:val="008E0E6B"/>
    <w:rsid w:val="008E2F98"/>
    <w:rsid w:val="008E5D06"/>
    <w:rsid w:val="008E6C4B"/>
    <w:rsid w:val="008F1182"/>
    <w:rsid w:val="008F1E25"/>
    <w:rsid w:val="008F2B0E"/>
    <w:rsid w:val="008F2CA3"/>
    <w:rsid w:val="008F5A7D"/>
    <w:rsid w:val="0090198D"/>
    <w:rsid w:val="00907CFF"/>
    <w:rsid w:val="009100F3"/>
    <w:rsid w:val="0091251D"/>
    <w:rsid w:val="00912DE3"/>
    <w:rsid w:val="00917104"/>
    <w:rsid w:val="009178C1"/>
    <w:rsid w:val="0092137F"/>
    <w:rsid w:val="0092263E"/>
    <w:rsid w:val="00923003"/>
    <w:rsid w:val="0092390D"/>
    <w:rsid w:val="00926723"/>
    <w:rsid w:val="00926EB1"/>
    <w:rsid w:val="00927022"/>
    <w:rsid w:val="009307A7"/>
    <w:rsid w:val="00930A61"/>
    <w:rsid w:val="00930DED"/>
    <w:rsid w:val="0093338E"/>
    <w:rsid w:val="00933D20"/>
    <w:rsid w:val="00935F63"/>
    <w:rsid w:val="00936719"/>
    <w:rsid w:val="00937038"/>
    <w:rsid w:val="009378EE"/>
    <w:rsid w:val="009409BA"/>
    <w:rsid w:val="0094139B"/>
    <w:rsid w:val="00941EB9"/>
    <w:rsid w:val="00941F5C"/>
    <w:rsid w:val="009436F8"/>
    <w:rsid w:val="0094486C"/>
    <w:rsid w:val="00946C86"/>
    <w:rsid w:val="009472B3"/>
    <w:rsid w:val="009539D4"/>
    <w:rsid w:val="00953BEB"/>
    <w:rsid w:val="00955C97"/>
    <w:rsid w:val="00961D26"/>
    <w:rsid w:val="009620CE"/>
    <w:rsid w:val="009622C6"/>
    <w:rsid w:val="009626CF"/>
    <w:rsid w:val="00963727"/>
    <w:rsid w:val="00964622"/>
    <w:rsid w:val="0096512C"/>
    <w:rsid w:val="0096686B"/>
    <w:rsid w:val="00970D3A"/>
    <w:rsid w:val="00974DED"/>
    <w:rsid w:val="00980F45"/>
    <w:rsid w:val="009838AC"/>
    <w:rsid w:val="00985A87"/>
    <w:rsid w:val="00987448"/>
    <w:rsid w:val="0099218D"/>
    <w:rsid w:val="00992DC2"/>
    <w:rsid w:val="00997686"/>
    <w:rsid w:val="009A0FCD"/>
    <w:rsid w:val="009A31D1"/>
    <w:rsid w:val="009A41D7"/>
    <w:rsid w:val="009A4784"/>
    <w:rsid w:val="009A5968"/>
    <w:rsid w:val="009A74D4"/>
    <w:rsid w:val="009A7877"/>
    <w:rsid w:val="009B0748"/>
    <w:rsid w:val="009B0C39"/>
    <w:rsid w:val="009B2273"/>
    <w:rsid w:val="009B3050"/>
    <w:rsid w:val="009B348E"/>
    <w:rsid w:val="009B48AD"/>
    <w:rsid w:val="009B6D83"/>
    <w:rsid w:val="009C36D5"/>
    <w:rsid w:val="009C4230"/>
    <w:rsid w:val="009C4807"/>
    <w:rsid w:val="009C7099"/>
    <w:rsid w:val="009D0F33"/>
    <w:rsid w:val="009D1264"/>
    <w:rsid w:val="009D3E20"/>
    <w:rsid w:val="009D7170"/>
    <w:rsid w:val="009E24B0"/>
    <w:rsid w:val="009E2C53"/>
    <w:rsid w:val="009E454B"/>
    <w:rsid w:val="009F3216"/>
    <w:rsid w:val="009F49A6"/>
    <w:rsid w:val="009F522C"/>
    <w:rsid w:val="00A00EBB"/>
    <w:rsid w:val="00A00FFE"/>
    <w:rsid w:val="00A049C4"/>
    <w:rsid w:val="00A0584B"/>
    <w:rsid w:val="00A108F0"/>
    <w:rsid w:val="00A11F1E"/>
    <w:rsid w:val="00A13426"/>
    <w:rsid w:val="00A13D95"/>
    <w:rsid w:val="00A1544E"/>
    <w:rsid w:val="00A1718E"/>
    <w:rsid w:val="00A24AAB"/>
    <w:rsid w:val="00A2531D"/>
    <w:rsid w:val="00A255C3"/>
    <w:rsid w:val="00A2679A"/>
    <w:rsid w:val="00A320B8"/>
    <w:rsid w:val="00A32F68"/>
    <w:rsid w:val="00A33722"/>
    <w:rsid w:val="00A343E7"/>
    <w:rsid w:val="00A35ACA"/>
    <w:rsid w:val="00A40C38"/>
    <w:rsid w:val="00A4232E"/>
    <w:rsid w:val="00A42AEB"/>
    <w:rsid w:val="00A43D0B"/>
    <w:rsid w:val="00A44DAE"/>
    <w:rsid w:val="00A456CB"/>
    <w:rsid w:val="00A46E2E"/>
    <w:rsid w:val="00A50EAD"/>
    <w:rsid w:val="00A5321E"/>
    <w:rsid w:val="00A5497F"/>
    <w:rsid w:val="00A570E9"/>
    <w:rsid w:val="00A57F95"/>
    <w:rsid w:val="00A6147C"/>
    <w:rsid w:val="00A65B56"/>
    <w:rsid w:val="00A678C7"/>
    <w:rsid w:val="00A704D5"/>
    <w:rsid w:val="00A7141C"/>
    <w:rsid w:val="00A72B82"/>
    <w:rsid w:val="00A73C36"/>
    <w:rsid w:val="00A74622"/>
    <w:rsid w:val="00A75668"/>
    <w:rsid w:val="00A76CE5"/>
    <w:rsid w:val="00A80F92"/>
    <w:rsid w:val="00A83F0B"/>
    <w:rsid w:val="00A8557A"/>
    <w:rsid w:val="00A86CE3"/>
    <w:rsid w:val="00A9194B"/>
    <w:rsid w:val="00A919DD"/>
    <w:rsid w:val="00A94048"/>
    <w:rsid w:val="00AA17D5"/>
    <w:rsid w:val="00AA27E3"/>
    <w:rsid w:val="00AA394E"/>
    <w:rsid w:val="00AA489C"/>
    <w:rsid w:val="00AB1998"/>
    <w:rsid w:val="00AB3156"/>
    <w:rsid w:val="00AB37C1"/>
    <w:rsid w:val="00AB481E"/>
    <w:rsid w:val="00AB5B75"/>
    <w:rsid w:val="00AB7C6D"/>
    <w:rsid w:val="00AC03EE"/>
    <w:rsid w:val="00AC2CDB"/>
    <w:rsid w:val="00AC2F2D"/>
    <w:rsid w:val="00AC6372"/>
    <w:rsid w:val="00AD086A"/>
    <w:rsid w:val="00AD1102"/>
    <w:rsid w:val="00AD1F38"/>
    <w:rsid w:val="00AD23AC"/>
    <w:rsid w:val="00AD30C0"/>
    <w:rsid w:val="00AD7013"/>
    <w:rsid w:val="00AE14A4"/>
    <w:rsid w:val="00AE20AD"/>
    <w:rsid w:val="00AE2C7D"/>
    <w:rsid w:val="00AE2D50"/>
    <w:rsid w:val="00AE7138"/>
    <w:rsid w:val="00AE7306"/>
    <w:rsid w:val="00AE75DF"/>
    <w:rsid w:val="00AF0C7A"/>
    <w:rsid w:val="00AF201F"/>
    <w:rsid w:val="00AF2238"/>
    <w:rsid w:val="00AF6C46"/>
    <w:rsid w:val="00B002CF"/>
    <w:rsid w:val="00B05C1E"/>
    <w:rsid w:val="00B06AFB"/>
    <w:rsid w:val="00B077B4"/>
    <w:rsid w:val="00B128D7"/>
    <w:rsid w:val="00B1456D"/>
    <w:rsid w:val="00B14A87"/>
    <w:rsid w:val="00B14C45"/>
    <w:rsid w:val="00B253C5"/>
    <w:rsid w:val="00B27BF9"/>
    <w:rsid w:val="00B30383"/>
    <w:rsid w:val="00B308AE"/>
    <w:rsid w:val="00B3196D"/>
    <w:rsid w:val="00B32F09"/>
    <w:rsid w:val="00B34267"/>
    <w:rsid w:val="00B342A2"/>
    <w:rsid w:val="00B34901"/>
    <w:rsid w:val="00B351B9"/>
    <w:rsid w:val="00B362C8"/>
    <w:rsid w:val="00B364FC"/>
    <w:rsid w:val="00B40366"/>
    <w:rsid w:val="00B41680"/>
    <w:rsid w:val="00B42F23"/>
    <w:rsid w:val="00B4323D"/>
    <w:rsid w:val="00B43EB2"/>
    <w:rsid w:val="00B444EF"/>
    <w:rsid w:val="00B455BE"/>
    <w:rsid w:val="00B47DBF"/>
    <w:rsid w:val="00B50976"/>
    <w:rsid w:val="00B509DD"/>
    <w:rsid w:val="00B5333E"/>
    <w:rsid w:val="00B54067"/>
    <w:rsid w:val="00B54823"/>
    <w:rsid w:val="00B54913"/>
    <w:rsid w:val="00B5566B"/>
    <w:rsid w:val="00B55B1D"/>
    <w:rsid w:val="00B60AC2"/>
    <w:rsid w:val="00B6140B"/>
    <w:rsid w:val="00B62A7F"/>
    <w:rsid w:val="00B63881"/>
    <w:rsid w:val="00B646E7"/>
    <w:rsid w:val="00B6494E"/>
    <w:rsid w:val="00B65612"/>
    <w:rsid w:val="00B66197"/>
    <w:rsid w:val="00B6680D"/>
    <w:rsid w:val="00B66E0E"/>
    <w:rsid w:val="00B84148"/>
    <w:rsid w:val="00B8483B"/>
    <w:rsid w:val="00B863A2"/>
    <w:rsid w:val="00B86876"/>
    <w:rsid w:val="00B87AF2"/>
    <w:rsid w:val="00B906A9"/>
    <w:rsid w:val="00B9094F"/>
    <w:rsid w:val="00B93C9C"/>
    <w:rsid w:val="00B94FE9"/>
    <w:rsid w:val="00B97A45"/>
    <w:rsid w:val="00B97B61"/>
    <w:rsid w:val="00BA009F"/>
    <w:rsid w:val="00BA318A"/>
    <w:rsid w:val="00BA5820"/>
    <w:rsid w:val="00BA6965"/>
    <w:rsid w:val="00BB0EFF"/>
    <w:rsid w:val="00BB2EFA"/>
    <w:rsid w:val="00BB346B"/>
    <w:rsid w:val="00BB6535"/>
    <w:rsid w:val="00BB7AEE"/>
    <w:rsid w:val="00BB7B5E"/>
    <w:rsid w:val="00BC0D3A"/>
    <w:rsid w:val="00BC3D0F"/>
    <w:rsid w:val="00BC51FE"/>
    <w:rsid w:val="00BC6B31"/>
    <w:rsid w:val="00BC785F"/>
    <w:rsid w:val="00BC7F8F"/>
    <w:rsid w:val="00BD065A"/>
    <w:rsid w:val="00BD3358"/>
    <w:rsid w:val="00BD3D20"/>
    <w:rsid w:val="00BD4DA0"/>
    <w:rsid w:val="00BD7AE2"/>
    <w:rsid w:val="00BE16B3"/>
    <w:rsid w:val="00BE2F8F"/>
    <w:rsid w:val="00BE3240"/>
    <w:rsid w:val="00BE3E03"/>
    <w:rsid w:val="00BE48D8"/>
    <w:rsid w:val="00BE59AA"/>
    <w:rsid w:val="00BE6A42"/>
    <w:rsid w:val="00BE6B85"/>
    <w:rsid w:val="00BE72AB"/>
    <w:rsid w:val="00BE794F"/>
    <w:rsid w:val="00BF0A6C"/>
    <w:rsid w:val="00BF0B09"/>
    <w:rsid w:val="00BF1E21"/>
    <w:rsid w:val="00BF20E1"/>
    <w:rsid w:val="00BF4189"/>
    <w:rsid w:val="00BF6BCD"/>
    <w:rsid w:val="00C0025E"/>
    <w:rsid w:val="00C007D8"/>
    <w:rsid w:val="00C04E36"/>
    <w:rsid w:val="00C13983"/>
    <w:rsid w:val="00C175C7"/>
    <w:rsid w:val="00C21560"/>
    <w:rsid w:val="00C21888"/>
    <w:rsid w:val="00C218BF"/>
    <w:rsid w:val="00C22E7B"/>
    <w:rsid w:val="00C2398C"/>
    <w:rsid w:val="00C24DBB"/>
    <w:rsid w:val="00C25047"/>
    <w:rsid w:val="00C277CE"/>
    <w:rsid w:val="00C3135D"/>
    <w:rsid w:val="00C31AB1"/>
    <w:rsid w:val="00C31C7E"/>
    <w:rsid w:val="00C31E4F"/>
    <w:rsid w:val="00C323FC"/>
    <w:rsid w:val="00C32A36"/>
    <w:rsid w:val="00C32EEE"/>
    <w:rsid w:val="00C350C2"/>
    <w:rsid w:val="00C35A78"/>
    <w:rsid w:val="00C36F24"/>
    <w:rsid w:val="00C40764"/>
    <w:rsid w:val="00C43934"/>
    <w:rsid w:val="00C475EF"/>
    <w:rsid w:val="00C54052"/>
    <w:rsid w:val="00C57F12"/>
    <w:rsid w:val="00C602A6"/>
    <w:rsid w:val="00C62AFD"/>
    <w:rsid w:val="00C62F6F"/>
    <w:rsid w:val="00C6568E"/>
    <w:rsid w:val="00C6785F"/>
    <w:rsid w:val="00C67A24"/>
    <w:rsid w:val="00C70425"/>
    <w:rsid w:val="00C7089B"/>
    <w:rsid w:val="00C70E5C"/>
    <w:rsid w:val="00C70EC8"/>
    <w:rsid w:val="00C70F6F"/>
    <w:rsid w:val="00C72BBA"/>
    <w:rsid w:val="00C72CF8"/>
    <w:rsid w:val="00C76B16"/>
    <w:rsid w:val="00C76C2A"/>
    <w:rsid w:val="00C7787D"/>
    <w:rsid w:val="00C77E9D"/>
    <w:rsid w:val="00C80ABF"/>
    <w:rsid w:val="00C80F70"/>
    <w:rsid w:val="00C8207B"/>
    <w:rsid w:val="00C83F7F"/>
    <w:rsid w:val="00C87B6D"/>
    <w:rsid w:val="00C9162D"/>
    <w:rsid w:val="00C93E42"/>
    <w:rsid w:val="00C945C6"/>
    <w:rsid w:val="00C94FD9"/>
    <w:rsid w:val="00C95BC8"/>
    <w:rsid w:val="00CA3E6E"/>
    <w:rsid w:val="00CA69D7"/>
    <w:rsid w:val="00CA6BB8"/>
    <w:rsid w:val="00CB0519"/>
    <w:rsid w:val="00CB2856"/>
    <w:rsid w:val="00CB38E8"/>
    <w:rsid w:val="00CB63C3"/>
    <w:rsid w:val="00CB6893"/>
    <w:rsid w:val="00CC1B40"/>
    <w:rsid w:val="00CC24BF"/>
    <w:rsid w:val="00CC2F1B"/>
    <w:rsid w:val="00CC4305"/>
    <w:rsid w:val="00CC4336"/>
    <w:rsid w:val="00CC7D8A"/>
    <w:rsid w:val="00CD49A2"/>
    <w:rsid w:val="00CD4BF7"/>
    <w:rsid w:val="00CD5D6A"/>
    <w:rsid w:val="00CD68B2"/>
    <w:rsid w:val="00CE1E36"/>
    <w:rsid w:val="00CE2835"/>
    <w:rsid w:val="00CE31B0"/>
    <w:rsid w:val="00CE65FF"/>
    <w:rsid w:val="00CE7361"/>
    <w:rsid w:val="00CE75E8"/>
    <w:rsid w:val="00CF0508"/>
    <w:rsid w:val="00CF1494"/>
    <w:rsid w:val="00CF2402"/>
    <w:rsid w:val="00CF4836"/>
    <w:rsid w:val="00CF698D"/>
    <w:rsid w:val="00D01BF9"/>
    <w:rsid w:val="00D023C9"/>
    <w:rsid w:val="00D05B26"/>
    <w:rsid w:val="00D10521"/>
    <w:rsid w:val="00D113C3"/>
    <w:rsid w:val="00D119DF"/>
    <w:rsid w:val="00D12AB8"/>
    <w:rsid w:val="00D1498E"/>
    <w:rsid w:val="00D2210A"/>
    <w:rsid w:val="00D2769C"/>
    <w:rsid w:val="00D31B05"/>
    <w:rsid w:val="00D36C61"/>
    <w:rsid w:val="00D40033"/>
    <w:rsid w:val="00D42970"/>
    <w:rsid w:val="00D43AED"/>
    <w:rsid w:val="00D440DA"/>
    <w:rsid w:val="00D46ABA"/>
    <w:rsid w:val="00D51595"/>
    <w:rsid w:val="00D54F1D"/>
    <w:rsid w:val="00D60177"/>
    <w:rsid w:val="00D60222"/>
    <w:rsid w:val="00D602F5"/>
    <w:rsid w:val="00D604C6"/>
    <w:rsid w:val="00D6290D"/>
    <w:rsid w:val="00D64AC5"/>
    <w:rsid w:val="00D666B2"/>
    <w:rsid w:val="00D669D3"/>
    <w:rsid w:val="00D74C2C"/>
    <w:rsid w:val="00D76BA3"/>
    <w:rsid w:val="00D77259"/>
    <w:rsid w:val="00D7791F"/>
    <w:rsid w:val="00D824E5"/>
    <w:rsid w:val="00D842CA"/>
    <w:rsid w:val="00D85529"/>
    <w:rsid w:val="00D857BD"/>
    <w:rsid w:val="00D8637B"/>
    <w:rsid w:val="00D8753A"/>
    <w:rsid w:val="00D901DA"/>
    <w:rsid w:val="00D92560"/>
    <w:rsid w:val="00D92F21"/>
    <w:rsid w:val="00D95960"/>
    <w:rsid w:val="00D9600E"/>
    <w:rsid w:val="00D96B8F"/>
    <w:rsid w:val="00D96F1C"/>
    <w:rsid w:val="00D971D8"/>
    <w:rsid w:val="00DA009D"/>
    <w:rsid w:val="00DA1A1C"/>
    <w:rsid w:val="00DA1F04"/>
    <w:rsid w:val="00DA2B07"/>
    <w:rsid w:val="00DA2D25"/>
    <w:rsid w:val="00DA64A0"/>
    <w:rsid w:val="00DA73D0"/>
    <w:rsid w:val="00DB24DE"/>
    <w:rsid w:val="00DB363E"/>
    <w:rsid w:val="00DB3E61"/>
    <w:rsid w:val="00DB4E46"/>
    <w:rsid w:val="00DC153C"/>
    <w:rsid w:val="00DC55F4"/>
    <w:rsid w:val="00DD22D0"/>
    <w:rsid w:val="00DD2BA2"/>
    <w:rsid w:val="00DD7D77"/>
    <w:rsid w:val="00DE6A69"/>
    <w:rsid w:val="00DF08D1"/>
    <w:rsid w:val="00DF1CA4"/>
    <w:rsid w:val="00DF3E0F"/>
    <w:rsid w:val="00DF5B18"/>
    <w:rsid w:val="00DF5BD9"/>
    <w:rsid w:val="00DF6D25"/>
    <w:rsid w:val="00E02BE7"/>
    <w:rsid w:val="00E05F86"/>
    <w:rsid w:val="00E0681E"/>
    <w:rsid w:val="00E10188"/>
    <w:rsid w:val="00E11676"/>
    <w:rsid w:val="00E12279"/>
    <w:rsid w:val="00E12F9F"/>
    <w:rsid w:val="00E165C3"/>
    <w:rsid w:val="00E222CD"/>
    <w:rsid w:val="00E22709"/>
    <w:rsid w:val="00E24DEC"/>
    <w:rsid w:val="00E24E29"/>
    <w:rsid w:val="00E3096A"/>
    <w:rsid w:val="00E333D3"/>
    <w:rsid w:val="00E34B56"/>
    <w:rsid w:val="00E34ED0"/>
    <w:rsid w:val="00E419C6"/>
    <w:rsid w:val="00E425C3"/>
    <w:rsid w:val="00E42BA7"/>
    <w:rsid w:val="00E47D7E"/>
    <w:rsid w:val="00E503A9"/>
    <w:rsid w:val="00E55894"/>
    <w:rsid w:val="00E6027F"/>
    <w:rsid w:val="00E63A14"/>
    <w:rsid w:val="00E63B52"/>
    <w:rsid w:val="00E70208"/>
    <w:rsid w:val="00E73884"/>
    <w:rsid w:val="00E77869"/>
    <w:rsid w:val="00E77D3B"/>
    <w:rsid w:val="00E806D3"/>
    <w:rsid w:val="00E8169E"/>
    <w:rsid w:val="00E819E3"/>
    <w:rsid w:val="00E8201E"/>
    <w:rsid w:val="00E820BB"/>
    <w:rsid w:val="00E82680"/>
    <w:rsid w:val="00E85BE3"/>
    <w:rsid w:val="00E86565"/>
    <w:rsid w:val="00E87121"/>
    <w:rsid w:val="00E87576"/>
    <w:rsid w:val="00E90EF7"/>
    <w:rsid w:val="00E93F79"/>
    <w:rsid w:val="00E9406D"/>
    <w:rsid w:val="00E95481"/>
    <w:rsid w:val="00E95A6D"/>
    <w:rsid w:val="00E95D72"/>
    <w:rsid w:val="00E9798E"/>
    <w:rsid w:val="00EA2CDD"/>
    <w:rsid w:val="00EA318A"/>
    <w:rsid w:val="00EA3D10"/>
    <w:rsid w:val="00EA46D6"/>
    <w:rsid w:val="00EA4F5B"/>
    <w:rsid w:val="00EA6715"/>
    <w:rsid w:val="00EB2C23"/>
    <w:rsid w:val="00EB3FB9"/>
    <w:rsid w:val="00EB4FE4"/>
    <w:rsid w:val="00EB553D"/>
    <w:rsid w:val="00EB6D7B"/>
    <w:rsid w:val="00EC6394"/>
    <w:rsid w:val="00EC75FC"/>
    <w:rsid w:val="00ED180B"/>
    <w:rsid w:val="00ED2578"/>
    <w:rsid w:val="00ED540E"/>
    <w:rsid w:val="00ED7ED8"/>
    <w:rsid w:val="00EE0B48"/>
    <w:rsid w:val="00EE1766"/>
    <w:rsid w:val="00EE3871"/>
    <w:rsid w:val="00EE4073"/>
    <w:rsid w:val="00EE6BC7"/>
    <w:rsid w:val="00EF138B"/>
    <w:rsid w:val="00EF152F"/>
    <w:rsid w:val="00EF1D6C"/>
    <w:rsid w:val="00EF2304"/>
    <w:rsid w:val="00F015D3"/>
    <w:rsid w:val="00F01ED2"/>
    <w:rsid w:val="00F026C3"/>
    <w:rsid w:val="00F02E70"/>
    <w:rsid w:val="00F03D55"/>
    <w:rsid w:val="00F04E86"/>
    <w:rsid w:val="00F04E95"/>
    <w:rsid w:val="00F05F33"/>
    <w:rsid w:val="00F06E13"/>
    <w:rsid w:val="00F100F6"/>
    <w:rsid w:val="00F141DB"/>
    <w:rsid w:val="00F14EC2"/>
    <w:rsid w:val="00F14F1D"/>
    <w:rsid w:val="00F152B3"/>
    <w:rsid w:val="00F15664"/>
    <w:rsid w:val="00F1786F"/>
    <w:rsid w:val="00F225C5"/>
    <w:rsid w:val="00F24C04"/>
    <w:rsid w:val="00F354B5"/>
    <w:rsid w:val="00F369CC"/>
    <w:rsid w:val="00F3711D"/>
    <w:rsid w:val="00F4187A"/>
    <w:rsid w:val="00F41EF6"/>
    <w:rsid w:val="00F4378A"/>
    <w:rsid w:val="00F44AD3"/>
    <w:rsid w:val="00F45396"/>
    <w:rsid w:val="00F45DCB"/>
    <w:rsid w:val="00F4650F"/>
    <w:rsid w:val="00F46770"/>
    <w:rsid w:val="00F467AE"/>
    <w:rsid w:val="00F46E40"/>
    <w:rsid w:val="00F5190F"/>
    <w:rsid w:val="00F52522"/>
    <w:rsid w:val="00F530AD"/>
    <w:rsid w:val="00F53788"/>
    <w:rsid w:val="00F537B9"/>
    <w:rsid w:val="00F545F9"/>
    <w:rsid w:val="00F56896"/>
    <w:rsid w:val="00F57AF2"/>
    <w:rsid w:val="00F6762F"/>
    <w:rsid w:val="00F70D43"/>
    <w:rsid w:val="00F73B4C"/>
    <w:rsid w:val="00F74F29"/>
    <w:rsid w:val="00F8050E"/>
    <w:rsid w:val="00F877EA"/>
    <w:rsid w:val="00F910EA"/>
    <w:rsid w:val="00F93FD7"/>
    <w:rsid w:val="00F94C37"/>
    <w:rsid w:val="00F95950"/>
    <w:rsid w:val="00F96569"/>
    <w:rsid w:val="00FA0D53"/>
    <w:rsid w:val="00FA416E"/>
    <w:rsid w:val="00FA447C"/>
    <w:rsid w:val="00FA6E8F"/>
    <w:rsid w:val="00FA7247"/>
    <w:rsid w:val="00FA771E"/>
    <w:rsid w:val="00FB1F26"/>
    <w:rsid w:val="00FB2443"/>
    <w:rsid w:val="00FB25CE"/>
    <w:rsid w:val="00FB3311"/>
    <w:rsid w:val="00FB3AAC"/>
    <w:rsid w:val="00FB5AD5"/>
    <w:rsid w:val="00FC2210"/>
    <w:rsid w:val="00FC4B51"/>
    <w:rsid w:val="00FC500E"/>
    <w:rsid w:val="00FC6224"/>
    <w:rsid w:val="00FC6922"/>
    <w:rsid w:val="00FC6EA7"/>
    <w:rsid w:val="00FD0190"/>
    <w:rsid w:val="00FD1452"/>
    <w:rsid w:val="00FD6B82"/>
    <w:rsid w:val="00FE0B3F"/>
    <w:rsid w:val="00FE39CE"/>
    <w:rsid w:val="00FE3B19"/>
    <w:rsid w:val="00FE4747"/>
    <w:rsid w:val="00FE6D4B"/>
    <w:rsid w:val="00FF2020"/>
    <w:rsid w:val="00FF2B80"/>
    <w:rsid w:val="00FF38F2"/>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01"/>
    <o:shapelayout v:ext="edit">
      <o:idmap v:ext="edit" data="1"/>
    </o:shapelayout>
  </w:shapeDefaults>
  <w:decimalSymbol w:val=","/>
  <w:listSeparator w:val=";"/>
  <w14:docId w14:val="7D6DE3EB"/>
  <w15:docId w15:val="{9C998F88-362D-4452-B83F-CA71C4A93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character" w:customStyle="1" w:styleId="apple-converted-space">
    <w:name w:val="apple-converted-space"/>
    <w:basedOn w:val="Predvolenpsmoodseku"/>
    <w:rsid w:val="00160F98"/>
  </w:style>
  <w:style w:type="paragraph" w:styleId="Revzia">
    <w:name w:val="Revision"/>
    <w:hidden/>
    <w:uiPriority w:val="99"/>
    <w:semiHidden/>
    <w:rsid w:val="004260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317615010">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01215140">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735396133">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2791602">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DF376-771F-49AD-BDDC-5ABBA7584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24</Pages>
  <Words>9723</Words>
  <Characters>55427</Characters>
  <Application>Microsoft Office Word</Application>
  <DocSecurity>0</DocSecurity>
  <Lines>461</Lines>
  <Paragraphs>130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71</cp:revision>
  <cp:lastPrinted>2020-06-26T08:29:00Z</cp:lastPrinted>
  <dcterms:created xsi:type="dcterms:W3CDTF">2017-03-30T09:46:00Z</dcterms:created>
  <dcterms:modified xsi:type="dcterms:W3CDTF">2022-05-25T07:27:00Z</dcterms:modified>
</cp:coreProperties>
</file>